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987A4" w14:textId="77777777" w:rsidR="00563A6F" w:rsidRDefault="00B27D9E">
      <w:r>
        <w:rPr>
          <w:b/>
        </w:rPr>
        <w:t>SCADA_PRC_OVERFLOW</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B27D9E" w:rsidRPr="00563A6F" w14:paraId="24E82251" w14:textId="77777777" w:rsidTr="00563A6F">
        <w:tc>
          <w:tcPr>
            <w:tcW w:w="2564" w:type="dxa"/>
            <w:shd w:val="clear" w:color="auto" w:fill="auto"/>
          </w:tcPr>
          <w:p w14:paraId="285585D5" w14:textId="77777777" w:rsidR="00B27D9E" w:rsidRPr="00563A6F" w:rsidRDefault="00B27D9E" w:rsidP="00563A6F">
            <w:pPr>
              <w:spacing w:after="0" w:line="240" w:lineRule="auto"/>
              <w:rPr>
                <w:b/>
              </w:rPr>
            </w:pPr>
            <w:r w:rsidRPr="00563A6F">
              <w:rPr>
                <w:b/>
              </w:rPr>
              <w:t>Version</w:t>
            </w:r>
          </w:p>
        </w:tc>
        <w:tc>
          <w:tcPr>
            <w:tcW w:w="7444" w:type="dxa"/>
            <w:shd w:val="clear" w:color="auto" w:fill="auto"/>
          </w:tcPr>
          <w:p w14:paraId="73FBFB64" w14:textId="77777777" w:rsidR="00B27D9E" w:rsidRPr="00563A6F" w:rsidRDefault="00B27D9E" w:rsidP="00563A6F">
            <w:pPr>
              <w:spacing w:after="0" w:line="240" w:lineRule="auto"/>
              <w:rPr>
                <w:b/>
              </w:rPr>
            </w:pPr>
            <w:r w:rsidRPr="00563A6F">
              <w:rPr>
                <w:b/>
              </w:rPr>
              <w:t>Release Notes</w:t>
            </w:r>
          </w:p>
        </w:tc>
      </w:tr>
      <w:tr w:rsidR="00B27D9E" w:rsidRPr="00563A6F" w14:paraId="1C25CC78" w14:textId="77777777" w:rsidTr="00563A6F">
        <w:tc>
          <w:tcPr>
            <w:tcW w:w="2564" w:type="dxa"/>
            <w:shd w:val="clear" w:color="auto" w:fill="auto"/>
          </w:tcPr>
          <w:p w14:paraId="787941FB" w14:textId="77777777" w:rsidR="00B27D9E" w:rsidRPr="00563A6F" w:rsidRDefault="00B27D9E" w:rsidP="00563A6F">
            <w:pPr>
              <w:spacing w:after="0" w:line="240" w:lineRule="auto"/>
            </w:pPr>
            <w:r w:rsidRPr="00563A6F">
              <w:t>1.0</w:t>
            </w:r>
          </w:p>
        </w:tc>
        <w:tc>
          <w:tcPr>
            <w:tcW w:w="7444" w:type="dxa"/>
            <w:shd w:val="clear" w:color="auto" w:fill="auto"/>
          </w:tcPr>
          <w:p w14:paraId="5EE5421A" w14:textId="77777777" w:rsidR="00B27D9E" w:rsidRPr="00563A6F" w:rsidRDefault="00B27D9E" w:rsidP="00563A6F">
            <w:pPr>
              <w:spacing w:after="0" w:line="240" w:lineRule="auto"/>
            </w:pPr>
            <w:r w:rsidRPr="00563A6F">
              <w:t>Initial Release</w:t>
            </w:r>
          </w:p>
        </w:tc>
      </w:tr>
    </w:tbl>
    <w:p w14:paraId="7121D615" w14:textId="77777777" w:rsidR="00B27D9E" w:rsidRDefault="00B27D9E" w:rsidP="00B27D9E">
      <w:pPr>
        <w:rPr>
          <w:b/>
        </w:rPr>
      </w:pPr>
    </w:p>
    <w:p w14:paraId="3A1ED033" w14:textId="77777777" w:rsidR="00B27D9E" w:rsidRDefault="00B27D9E" w:rsidP="00B27D9E">
      <w:r w:rsidRPr="00453F47">
        <w:rPr>
          <w:b/>
        </w:rPr>
        <w:t>Description</w:t>
      </w:r>
      <w:r>
        <w:t xml:space="preserve">: This is intended to be used in either of the following </w:t>
      </w:r>
      <w:del w:id="0" w:author="Steve Cauduro" w:date="2020-03-18T14:45:00Z">
        <w:r w:rsidDel="00624700">
          <w:delText>scenarios;</w:delText>
        </w:r>
      </w:del>
      <w:ins w:id="1" w:author="Steve Cauduro" w:date="2020-03-18T14:45:00Z">
        <w:r w:rsidR="00624700">
          <w:t>scenarios:</w:t>
        </w:r>
      </w:ins>
      <w:r>
        <w:t xml:space="preserve"> the overflow flow rate through a pipe is calculated based on the level of the wet well, or when reporting on overflow events is required for regulatory purposes. </w:t>
      </w:r>
    </w:p>
    <w:p w14:paraId="4B261602" w14:textId="576F17A4" w:rsidR="00B27D9E" w:rsidRDefault="00B27D9E" w:rsidP="00B27D9E">
      <w:r>
        <w:rPr>
          <w:b/>
        </w:rPr>
        <w:t>Naming Conventions</w:t>
      </w:r>
      <w:r>
        <w:t>:  It is recommended that this UDT be named in the format of BXX</w:t>
      </w:r>
      <w:ins w:id="2" w:author="Holden, Rob" w:date="2021-11-10T14:25:00Z">
        <w:r w:rsidR="00942C8C">
          <w:t>_</w:t>
        </w:r>
      </w:ins>
      <w:r>
        <w:t>OVF1</w:t>
      </w:r>
      <w:ins w:id="3" w:author="Holden, Rob" w:date="2021-11-10T14:25:00Z">
        <w:r w:rsidR="00942C8C">
          <w:t>_</w:t>
        </w:r>
      </w:ins>
      <w:r>
        <w:t>TL1</w:t>
      </w:r>
      <w:r w:rsidR="00484D8F">
        <w:t xml:space="preserve"> if the reporting interface is used, or BXXOVF1FX1 if only the virtual flow calculation is used.</w:t>
      </w:r>
      <w:r w:rsidR="00D36744">
        <w:t xml:space="preserve">  The use of BXX</w:t>
      </w:r>
      <w:ins w:id="4" w:author="Holden, Rob" w:date="2021-11-10T14:25:00Z">
        <w:r w:rsidR="00942C8C">
          <w:t>_</w:t>
        </w:r>
      </w:ins>
      <w:r w:rsidR="00D36744">
        <w:t>OVF1</w:t>
      </w:r>
      <w:ins w:id="5" w:author="Holden, Rob" w:date="2021-11-10T14:25:00Z">
        <w:r w:rsidR="00942C8C">
          <w:t>_</w:t>
        </w:r>
      </w:ins>
      <w:r w:rsidR="00D36744">
        <w:t>FI1 or similar should be reserved for the virtual analog driver or a real overflow instrument.</w:t>
      </w:r>
      <w:r w:rsidR="00484D8F">
        <w:t xml:space="preserve">  See the programming examples section for integrating data from this UDT with an analog AOI.</w:t>
      </w:r>
    </w:p>
    <w:p w14:paraId="0F2730A2" w14:textId="77777777" w:rsidR="00B27D9E" w:rsidRDefault="00B27D9E" w:rsidP="00B27D9E">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B27D9E" w:rsidRPr="00563A6F" w14:paraId="33DE32F6" w14:textId="77777777" w:rsidTr="00563A6F">
        <w:trPr>
          <w:tblHeader/>
        </w:trPr>
        <w:tc>
          <w:tcPr>
            <w:tcW w:w="2564" w:type="dxa"/>
            <w:shd w:val="clear" w:color="auto" w:fill="auto"/>
          </w:tcPr>
          <w:p w14:paraId="6D816B86" w14:textId="77777777" w:rsidR="00B27D9E" w:rsidRPr="00563A6F" w:rsidRDefault="00B27D9E" w:rsidP="00563A6F">
            <w:pPr>
              <w:spacing w:after="0" w:line="240" w:lineRule="auto"/>
              <w:rPr>
                <w:b/>
              </w:rPr>
            </w:pPr>
            <w:r w:rsidRPr="00563A6F">
              <w:rPr>
                <w:b/>
              </w:rPr>
              <w:t>UDT Member</w:t>
            </w:r>
          </w:p>
        </w:tc>
        <w:tc>
          <w:tcPr>
            <w:tcW w:w="2651" w:type="dxa"/>
            <w:shd w:val="clear" w:color="auto" w:fill="auto"/>
          </w:tcPr>
          <w:p w14:paraId="1906E81F" w14:textId="77777777" w:rsidR="00B27D9E" w:rsidRPr="00563A6F" w:rsidRDefault="00B27D9E" w:rsidP="00563A6F">
            <w:pPr>
              <w:spacing w:after="0" w:line="240" w:lineRule="auto"/>
              <w:rPr>
                <w:b/>
              </w:rPr>
            </w:pPr>
            <w:r w:rsidRPr="00563A6F">
              <w:rPr>
                <w:b/>
              </w:rPr>
              <w:t>Datatype</w:t>
            </w:r>
          </w:p>
        </w:tc>
        <w:tc>
          <w:tcPr>
            <w:tcW w:w="2395" w:type="dxa"/>
            <w:shd w:val="clear" w:color="auto" w:fill="auto"/>
          </w:tcPr>
          <w:p w14:paraId="3903AB3A" w14:textId="77777777" w:rsidR="00B27D9E" w:rsidRPr="00563A6F" w:rsidRDefault="00B27D9E" w:rsidP="00563A6F">
            <w:pPr>
              <w:spacing w:after="0" w:line="240" w:lineRule="auto"/>
              <w:rPr>
                <w:b/>
              </w:rPr>
            </w:pPr>
            <w:r w:rsidRPr="00563A6F">
              <w:rPr>
                <w:b/>
              </w:rPr>
              <w:t>Description</w:t>
            </w:r>
          </w:p>
        </w:tc>
        <w:tc>
          <w:tcPr>
            <w:tcW w:w="2848" w:type="dxa"/>
            <w:shd w:val="clear" w:color="auto" w:fill="auto"/>
          </w:tcPr>
          <w:p w14:paraId="5CCCB23A" w14:textId="77777777" w:rsidR="00B27D9E" w:rsidRPr="00563A6F" w:rsidRDefault="00B27D9E" w:rsidP="00563A6F">
            <w:pPr>
              <w:spacing w:after="0" w:line="240" w:lineRule="auto"/>
              <w:rPr>
                <w:b/>
              </w:rPr>
            </w:pPr>
            <w:r w:rsidRPr="00563A6F">
              <w:rPr>
                <w:b/>
              </w:rPr>
              <w:t>Usage</w:t>
            </w:r>
          </w:p>
        </w:tc>
      </w:tr>
      <w:tr w:rsidR="00B27D9E" w:rsidRPr="00563A6F" w14:paraId="44328AE8" w14:textId="77777777" w:rsidTr="00563A6F">
        <w:tc>
          <w:tcPr>
            <w:tcW w:w="2564" w:type="dxa"/>
            <w:shd w:val="clear" w:color="auto" w:fill="auto"/>
          </w:tcPr>
          <w:p w14:paraId="6E55E3AD" w14:textId="77777777" w:rsidR="00B27D9E" w:rsidRPr="00563A6F" w:rsidRDefault="00B27D9E" w:rsidP="00563A6F">
            <w:pPr>
              <w:spacing w:after="0" w:line="240" w:lineRule="auto"/>
            </w:pPr>
            <w:r w:rsidRPr="00563A6F">
              <w:t>ADDON</w:t>
            </w:r>
          </w:p>
        </w:tc>
        <w:tc>
          <w:tcPr>
            <w:tcW w:w="2651" w:type="dxa"/>
            <w:shd w:val="clear" w:color="auto" w:fill="auto"/>
          </w:tcPr>
          <w:p w14:paraId="700C5BA8" w14:textId="77777777" w:rsidR="00B27D9E" w:rsidRPr="00563A6F" w:rsidRDefault="00B27D9E" w:rsidP="00563A6F">
            <w:pPr>
              <w:spacing w:after="0" w:line="240" w:lineRule="auto"/>
            </w:pPr>
            <w:r w:rsidRPr="00563A6F">
              <w:t>Virtual_Overflow_v1_1</w:t>
            </w:r>
          </w:p>
        </w:tc>
        <w:tc>
          <w:tcPr>
            <w:tcW w:w="2395" w:type="dxa"/>
            <w:shd w:val="clear" w:color="auto" w:fill="auto"/>
          </w:tcPr>
          <w:p w14:paraId="252526F5" w14:textId="77777777" w:rsidR="00B27D9E" w:rsidRPr="00563A6F" w:rsidRDefault="00B27D9E" w:rsidP="00563A6F">
            <w:pPr>
              <w:spacing w:after="0" w:line="240" w:lineRule="auto"/>
            </w:pPr>
            <w:r w:rsidRPr="00563A6F">
              <w:t>Calculation of flow rate using Manning Formula</w:t>
            </w:r>
          </w:p>
        </w:tc>
        <w:tc>
          <w:tcPr>
            <w:tcW w:w="2848" w:type="dxa"/>
            <w:shd w:val="clear" w:color="auto" w:fill="auto"/>
          </w:tcPr>
          <w:p w14:paraId="1D544046" w14:textId="77777777" w:rsidR="00B27D9E" w:rsidRPr="00563A6F" w:rsidRDefault="00B27D9E" w:rsidP="00563A6F">
            <w:pPr>
              <w:spacing w:after="0" w:line="240" w:lineRule="auto"/>
            </w:pPr>
            <w:r w:rsidRPr="00563A6F">
              <w:t>Use within Overflow Device AOI</w:t>
            </w:r>
          </w:p>
        </w:tc>
      </w:tr>
      <w:tr w:rsidR="00B27D9E" w:rsidRPr="00563A6F" w14:paraId="53458C78" w14:textId="77777777" w:rsidTr="00563A6F">
        <w:tc>
          <w:tcPr>
            <w:tcW w:w="2564" w:type="dxa"/>
            <w:shd w:val="clear" w:color="auto" w:fill="auto"/>
          </w:tcPr>
          <w:p w14:paraId="6207B913" w14:textId="77777777" w:rsidR="00B27D9E" w:rsidRPr="00563A6F" w:rsidRDefault="00B27D9E" w:rsidP="00563A6F">
            <w:pPr>
              <w:spacing w:after="0" w:line="240" w:lineRule="auto"/>
            </w:pPr>
            <w:r w:rsidRPr="00563A6F">
              <w:t>REPORT</w:t>
            </w:r>
          </w:p>
        </w:tc>
        <w:tc>
          <w:tcPr>
            <w:tcW w:w="2651" w:type="dxa"/>
            <w:shd w:val="clear" w:color="auto" w:fill="auto"/>
          </w:tcPr>
          <w:p w14:paraId="5D540317" w14:textId="77777777" w:rsidR="00B27D9E" w:rsidRPr="00563A6F" w:rsidRDefault="00B27D9E" w:rsidP="00563A6F">
            <w:pPr>
              <w:spacing w:after="0" w:line="240" w:lineRule="auto"/>
            </w:pPr>
            <w:r w:rsidRPr="00563A6F">
              <w:t>Overvlow_Report_</w:t>
            </w:r>
            <w:r w:rsidR="00D36744" w:rsidRPr="00563A6F">
              <w:t>v</w:t>
            </w:r>
            <w:r w:rsidRPr="00563A6F">
              <w:t>1</w:t>
            </w:r>
          </w:p>
        </w:tc>
        <w:tc>
          <w:tcPr>
            <w:tcW w:w="2395" w:type="dxa"/>
            <w:shd w:val="clear" w:color="auto" w:fill="auto"/>
          </w:tcPr>
          <w:p w14:paraId="7B07667D" w14:textId="77777777" w:rsidR="00B27D9E" w:rsidRPr="00563A6F" w:rsidRDefault="00B27D9E" w:rsidP="00563A6F">
            <w:pPr>
              <w:spacing w:after="0" w:line="240" w:lineRule="auto"/>
            </w:pPr>
            <w:r w:rsidRPr="00563A6F">
              <w:t>Overflow Event Report AOI</w:t>
            </w:r>
          </w:p>
        </w:tc>
        <w:tc>
          <w:tcPr>
            <w:tcW w:w="2848" w:type="dxa"/>
            <w:shd w:val="clear" w:color="auto" w:fill="auto"/>
          </w:tcPr>
          <w:p w14:paraId="65F3C125" w14:textId="77777777" w:rsidR="00B27D9E" w:rsidRPr="00563A6F" w:rsidRDefault="00B27D9E" w:rsidP="00563A6F">
            <w:pPr>
              <w:spacing w:after="0" w:line="240" w:lineRule="auto"/>
            </w:pPr>
            <w:r w:rsidRPr="00563A6F">
              <w:t>Use within Overflow Device AOI</w:t>
            </w:r>
          </w:p>
        </w:tc>
      </w:tr>
      <w:tr w:rsidR="00B27D9E" w:rsidRPr="00563A6F" w14:paraId="4BA5FCF0" w14:textId="77777777" w:rsidTr="00563A6F">
        <w:tc>
          <w:tcPr>
            <w:tcW w:w="2564" w:type="dxa"/>
            <w:shd w:val="clear" w:color="auto" w:fill="auto"/>
          </w:tcPr>
          <w:p w14:paraId="2E2AC43E" w14:textId="77777777" w:rsidR="00B27D9E" w:rsidRPr="00563A6F" w:rsidRDefault="00B27D9E" w:rsidP="00563A6F">
            <w:pPr>
              <w:spacing w:after="0" w:line="240" w:lineRule="auto"/>
            </w:pPr>
            <w:r w:rsidRPr="00563A6F">
              <w:t>ST</w:t>
            </w:r>
          </w:p>
        </w:tc>
        <w:tc>
          <w:tcPr>
            <w:tcW w:w="2651" w:type="dxa"/>
            <w:shd w:val="clear" w:color="auto" w:fill="auto"/>
          </w:tcPr>
          <w:p w14:paraId="39B74089" w14:textId="77777777" w:rsidR="00B27D9E" w:rsidRPr="00563A6F" w:rsidRDefault="00B27D9E" w:rsidP="00563A6F">
            <w:pPr>
              <w:spacing w:after="0" w:line="240" w:lineRule="auto"/>
            </w:pPr>
            <w:r w:rsidRPr="00563A6F">
              <w:t>SCADA_SYS_DATE_1_0</w:t>
            </w:r>
          </w:p>
        </w:tc>
        <w:tc>
          <w:tcPr>
            <w:tcW w:w="2395" w:type="dxa"/>
            <w:shd w:val="clear" w:color="auto" w:fill="auto"/>
          </w:tcPr>
          <w:p w14:paraId="4633A295" w14:textId="77777777" w:rsidR="00B27D9E" w:rsidRPr="00563A6F" w:rsidRDefault="00B27D9E" w:rsidP="00563A6F">
            <w:pPr>
              <w:spacing w:after="0" w:line="240" w:lineRule="auto"/>
            </w:pPr>
            <w:r w:rsidRPr="00563A6F">
              <w:t>Overflow Start</w:t>
            </w:r>
            <w:r w:rsidR="005D416B" w:rsidRPr="00563A6F">
              <w:t xml:space="preserve"> Timestamp</w:t>
            </w:r>
          </w:p>
        </w:tc>
        <w:tc>
          <w:tcPr>
            <w:tcW w:w="2848" w:type="dxa"/>
            <w:shd w:val="clear" w:color="auto" w:fill="auto"/>
          </w:tcPr>
          <w:p w14:paraId="45F10DAA" w14:textId="77777777" w:rsidR="00B27D9E" w:rsidRPr="00563A6F" w:rsidRDefault="005D416B" w:rsidP="00563A6F">
            <w:pPr>
              <w:spacing w:after="0" w:line="240" w:lineRule="auto"/>
            </w:pPr>
            <w:r w:rsidRPr="00563A6F">
              <w:t>Used with Reporting AOI</w:t>
            </w:r>
          </w:p>
        </w:tc>
      </w:tr>
      <w:tr w:rsidR="005D416B" w:rsidRPr="00563A6F" w14:paraId="24D75B34" w14:textId="77777777" w:rsidTr="00563A6F">
        <w:tc>
          <w:tcPr>
            <w:tcW w:w="2564" w:type="dxa"/>
            <w:shd w:val="clear" w:color="auto" w:fill="auto"/>
          </w:tcPr>
          <w:p w14:paraId="39E55649" w14:textId="77777777" w:rsidR="005D416B" w:rsidRPr="00563A6F" w:rsidRDefault="005D416B" w:rsidP="00563A6F">
            <w:pPr>
              <w:spacing w:after="0" w:line="240" w:lineRule="auto"/>
            </w:pPr>
            <w:r w:rsidRPr="00563A6F">
              <w:t>SP</w:t>
            </w:r>
          </w:p>
        </w:tc>
        <w:tc>
          <w:tcPr>
            <w:tcW w:w="2651" w:type="dxa"/>
            <w:shd w:val="clear" w:color="auto" w:fill="auto"/>
          </w:tcPr>
          <w:p w14:paraId="2E2BF2DB" w14:textId="77777777" w:rsidR="005D416B" w:rsidRPr="00563A6F" w:rsidRDefault="005D416B" w:rsidP="00563A6F">
            <w:pPr>
              <w:spacing w:after="0" w:line="240" w:lineRule="auto"/>
            </w:pPr>
            <w:r w:rsidRPr="00563A6F">
              <w:t>SCADA_SYS_DATE_1_0</w:t>
            </w:r>
          </w:p>
        </w:tc>
        <w:tc>
          <w:tcPr>
            <w:tcW w:w="2395" w:type="dxa"/>
            <w:shd w:val="clear" w:color="auto" w:fill="auto"/>
          </w:tcPr>
          <w:p w14:paraId="67108835" w14:textId="77777777" w:rsidR="005D416B" w:rsidRPr="00563A6F" w:rsidRDefault="005D416B" w:rsidP="00563A6F">
            <w:pPr>
              <w:spacing w:after="0" w:line="240" w:lineRule="auto"/>
            </w:pPr>
            <w:r w:rsidRPr="00563A6F">
              <w:t>Overflow End Timestamp</w:t>
            </w:r>
          </w:p>
        </w:tc>
        <w:tc>
          <w:tcPr>
            <w:tcW w:w="2848" w:type="dxa"/>
            <w:shd w:val="clear" w:color="auto" w:fill="auto"/>
          </w:tcPr>
          <w:p w14:paraId="0046527E" w14:textId="77777777" w:rsidR="005D416B" w:rsidRPr="00563A6F" w:rsidRDefault="005D416B" w:rsidP="00563A6F">
            <w:pPr>
              <w:spacing w:after="0" w:line="240" w:lineRule="auto"/>
            </w:pPr>
            <w:r w:rsidRPr="00563A6F">
              <w:t>Used with Reporting AOI</w:t>
            </w:r>
          </w:p>
        </w:tc>
      </w:tr>
      <w:tr w:rsidR="005D416B" w:rsidRPr="00563A6F" w14:paraId="42229721" w14:textId="77777777" w:rsidTr="00563A6F">
        <w:tc>
          <w:tcPr>
            <w:tcW w:w="2564" w:type="dxa"/>
            <w:shd w:val="clear" w:color="auto" w:fill="auto"/>
          </w:tcPr>
          <w:p w14:paraId="74D2B2E7" w14:textId="77777777" w:rsidR="005D416B" w:rsidRPr="00563A6F" w:rsidRDefault="005D416B" w:rsidP="00563A6F">
            <w:pPr>
              <w:spacing w:after="0" w:line="240" w:lineRule="auto"/>
            </w:pPr>
            <w:r w:rsidRPr="00563A6F">
              <w:t>AI_BE</w:t>
            </w:r>
          </w:p>
        </w:tc>
        <w:tc>
          <w:tcPr>
            <w:tcW w:w="2651" w:type="dxa"/>
            <w:shd w:val="clear" w:color="auto" w:fill="auto"/>
          </w:tcPr>
          <w:p w14:paraId="52264E6A" w14:textId="77777777" w:rsidR="005D416B" w:rsidRPr="00563A6F" w:rsidRDefault="005D416B" w:rsidP="00563A6F">
            <w:pPr>
              <w:spacing w:after="0" w:line="240" w:lineRule="auto"/>
            </w:pPr>
            <w:r w:rsidRPr="00563A6F">
              <w:t>DINT</w:t>
            </w:r>
          </w:p>
        </w:tc>
        <w:tc>
          <w:tcPr>
            <w:tcW w:w="2395" w:type="dxa"/>
            <w:shd w:val="clear" w:color="auto" w:fill="auto"/>
          </w:tcPr>
          <w:p w14:paraId="229B1426" w14:textId="77777777" w:rsidR="005D416B" w:rsidRPr="00563A6F" w:rsidRDefault="005D416B" w:rsidP="00563A6F">
            <w:pPr>
              <w:spacing w:after="0" w:line="240" w:lineRule="auto"/>
            </w:pPr>
            <w:r w:rsidRPr="00563A6F">
              <w:t>Total Overflow Events</w:t>
            </w:r>
          </w:p>
        </w:tc>
        <w:tc>
          <w:tcPr>
            <w:tcW w:w="2848" w:type="dxa"/>
            <w:shd w:val="clear" w:color="auto" w:fill="auto"/>
          </w:tcPr>
          <w:p w14:paraId="3260AEE7" w14:textId="77777777" w:rsidR="005D416B" w:rsidRPr="00563A6F" w:rsidRDefault="005D416B" w:rsidP="00563A6F">
            <w:pPr>
              <w:spacing w:after="0" w:line="240" w:lineRule="auto"/>
            </w:pPr>
            <w:r w:rsidRPr="00563A6F">
              <w:t>Used with Reporting AOI</w:t>
            </w:r>
          </w:p>
        </w:tc>
      </w:tr>
      <w:tr w:rsidR="005D416B" w:rsidRPr="00563A6F" w14:paraId="024A5BDD" w14:textId="77777777" w:rsidTr="00563A6F">
        <w:tc>
          <w:tcPr>
            <w:tcW w:w="2564" w:type="dxa"/>
            <w:shd w:val="clear" w:color="auto" w:fill="auto"/>
          </w:tcPr>
          <w:p w14:paraId="440CA434" w14:textId="77777777" w:rsidR="005D416B" w:rsidRPr="00563A6F" w:rsidRDefault="005D416B" w:rsidP="00563A6F">
            <w:pPr>
              <w:spacing w:after="0" w:line="240" w:lineRule="auto"/>
            </w:pPr>
            <w:r w:rsidRPr="00563A6F">
              <w:t>AI_TM</w:t>
            </w:r>
          </w:p>
        </w:tc>
        <w:tc>
          <w:tcPr>
            <w:tcW w:w="2651" w:type="dxa"/>
            <w:shd w:val="clear" w:color="auto" w:fill="auto"/>
          </w:tcPr>
          <w:p w14:paraId="34044937" w14:textId="77777777" w:rsidR="005D416B" w:rsidRPr="00563A6F" w:rsidRDefault="005D416B" w:rsidP="00563A6F">
            <w:pPr>
              <w:spacing w:after="0" w:line="240" w:lineRule="auto"/>
            </w:pPr>
            <w:r w:rsidRPr="00563A6F">
              <w:t>DINT</w:t>
            </w:r>
          </w:p>
        </w:tc>
        <w:tc>
          <w:tcPr>
            <w:tcW w:w="2395" w:type="dxa"/>
            <w:shd w:val="clear" w:color="auto" w:fill="auto"/>
          </w:tcPr>
          <w:p w14:paraId="23799328" w14:textId="77777777" w:rsidR="005D416B" w:rsidRPr="00563A6F" w:rsidRDefault="005D416B" w:rsidP="00563A6F">
            <w:pPr>
              <w:spacing w:after="0" w:line="240" w:lineRule="auto"/>
            </w:pPr>
            <w:r w:rsidRPr="00563A6F">
              <w:t>Total Overflow Duration</w:t>
            </w:r>
          </w:p>
        </w:tc>
        <w:tc>
          <w:tcPr>
            <w:tcW w:w="2848" w:type="dxa"/>
            <w:shd w:val="clear" w:color="auto" w:fill="auto"/>
          </w:tcPr>
          <w:p w14:paraId="0A0F26A6" w14:textId="77777777" w:rsidR="005D416B" w:rsidRPr="00563A6F" w:rsidRDefault="005D416B" w:rsidP="00563A6F">
            <w:pPr>
              <w:spacing w:after="0" w:line="240" w:lineRule="auto"/>
            </w:pPr>
            <w:r w:rsidRPr="00563A6F">
              <w:t>Used with Reporting AOI</w:t>
            </w:r>
          </w:p>
        </w:tc>
      </w:tr>
      <w:tr w:rsidR="005D416B" w:rsidRPr="00563A6F" w14:paraId="2F201BE1" w14:textId="77777777" w:rsidTr="00563A6F">
        <w:tc>
          <w:tcPr>
            <w:tcW w:w="2564" w:type="dxa"/>
            <w:shd w:val="clear" w:color="auto" w:fill="auto"/>
          </w:tcPr>
          <w:p w14:paraId="79B2F18B" w14:textId="77777777" w:rsidR="005D416B" w:rsidRPr="00563A6F" w:rsidRDefault="005D416B" w:rsidP="00563A6F">
            <w:pPr>
              <w:spacing w:after="0" w:line="240" w:lineRule="auto"/>
            </w:pPr>
            <w:r w:rsidRPr="00563A6F">
              <w:t>AI_CV</w:t>
            </w:r>
          </w:p>
        </w:tc>
        <w:tc>
          <w:tcPr>
            <w:tcW w:w="2651" w:type="dxa"/>
            <w:shd w:val="clear" w:color="auto" w:fill="auto"/>
          </w:tcPr>
          <w:p w14:paraId="60E94D8B" w14:textId="77777777" w:rsidR="005D416B" w:rsidRPr="00563A6F" w:rsidRDefault="005D416B" w:rsidP="00563A6F">
            <w:pPr>
              <w:spacing w:after="0" w:line="240" w:lineRule="auto"/>
            </w:pPr>
            <w:r w:rsidRPr="00563A6F">
              <w:t>REAL</w:t>
            </w:r>
          </w:p>
        </w:tc>
        <w:tc>
          <w:tcPr>
            <w:tcW w:w="2395" w:type="dxa"/>
            <w:shd w:val="clear" w:color="auto" w:fill="auto"/>
          </w:tcPr>
          <w:p w14:paraId="7150BB90" w14:textId="77777777" w:rsidR="005D416B" w:rsidRPr="00563A6F" w:rsidRDefault="005D416B" w:rsidP="00563A6F">
            <w:pPr>
              <w:spacing w:after="0" w:line="240" w:lineRule="auto"/>
            </w:pPr>
            <w:r w:rsidRPr="00563A6F">
              <w:t>Total Overflow</w:t>
            </w:r>
          </w:p>
        </w:tc>
        <w:tc>
          <w:tcPr>
            <w:tcW w:w="2848" w:type="dxa"/>
            <w:shd w:val="clear" w:color="auto" w:fill="auto"/>
          </w:tcPr>
          <w:p w14:paraId="41387CFF" w14:textId="77777777" w:rsidR="005D416B" w:rsidRPr="00563A6F" w:rsidRDefault="005D416B" w:rsidP="00563A6F">
            <w:pPr>
              <w:spacing w:after="0" w:line="240" w:lineRule="auto"/>
            </w:pPr>
            <w:r w:rsidRPr="00563A6F">
              <w:t>Used with Reporting AOI</w:t>
            </w:r>
          </w:p>
        </w:tc>
      </w:tr>
      <w:tr w:rsidR="005D416B" w:rsidRPr="00563A6F" w14:paraId="13003C98" w14:textId="77777777" w:rsidTr="00563A6F">
        <w:tc>
          <w:tcPr>
            <w:tcW w:w="2564" w:type="dxa"/>
            <w:shd w:val="clear" w:color="auto" w:fill="auto"/>
          </w:tcPr>
          <w:p w14:paraId="7DDA4706" w14:textId="77777777" w:rsidR="005D416B" w:rsidRPr="00563A6F" w:rsidRDefault="005D416B" w:rsidP="00563A6F">
            <w:pPr>
              <w:spacing w:after="0" w:line="240" w:lineRule="auto"/>
            </w:pPr>
            <w:r w:rsidRPr="00563A6F">
              <w:t>AO_TS</w:t>
            </w:r>
          </w:p>
        </w:tc>
        <w:tc>
          <w:tcPr>
            <w:tcW w:w="2651" w:type="dxa"/>
            <w:shd w:val="clear" w:color="auto" w:fill="auto"/>
          </w:tcPr>
          <w:p w14:paraId="39E3AB8A" w14:textId="77777777" w:rsidR="005D416B" w:rsidRPr="00563A6F" w:rsidRDefault="005D416B" w:rsidP="00563A6F">
            <w:pPr>
              <w:spacing w:after="0" w:line="240" w:lineRule="auto"/>
            </w:pPr>
            <w:r w:rsidRPr="00563A6F">
              <w:t>REAL</w:t>
            </w:r>
          </w:p>
        </w:tc>
        <w:tc>
          <w:tcPr>
            <w:tcW w:w="2395" w:type="dxa"/>
            <w:shd w:val="clear" w:color="auto" w:fill="auto"/>
          </w:tcPr>
          <w:p w14:paraId="6E38986F" w14:textId="77777777" w:rsidR="005D416B" w:rsidRPr="00563A6F" w:rsidRDefault="005D416B" w:rsidP="00563A6F">
            <w:pPr>
              <w:spacing w:after="0" w:line="240" w:lineRule="auto"/>
            </w:pPr>
            <w:r w:rsidRPr="00563A6F">
              <w:t>Overflow Event Start Setpoint</w:t>
            </w:r>
          </w:p>
        </w:tc>
        <w:tc>
          <w:tcPr>
            <w:tcW w:w="2848" w:type="dxa"/>
            <w:shd w:val="clear" w:color="auto" w:fill="auto"/>
          </w:tcPr>
          <w:p w14:paraId="0C3CC939" w14:textId="77777777" w:rsidR="005D416B" w:rsidRPr="00563A6F" w:rsidRDefault="005D416B" w:rsidP="00563A6F">
            <w:pPr>
              <w:spacing w:after="0" w:line="240" w:lineRule="auto"/>
            </w:pPr>
            <w:r w:rsidRPr="00563A6F">
              <w:t>Used with Reporting AOI</w:t>
            </w:r>
          </w:p>
        </w:tc>
      </w:tr>
      <w:tr w:rsidR="005D416B" w:rsidRPr="00563A6F" w14:paraId="5BBBABC0" w14:textId="77777777" w:rsidTr="00563A6F">
        <w:tc>
          <w:tcPr>
            <w:tcW w:w="2564" w:type="dxa"/>
            <w:shd w:val="clear" w:color="auto" w:fill="auto"/>
          </w:tcPr>
          <w:p w14:paraId="0B213F21" w14:textId="77777777" w:rsidR="005D416B" w:rsidRPr="00563A6F" w:rsidRDefault="005D416B" w:rsidP="00563A6F">
            <w:pPr>
              <w:spacing w:after="0" w:line="240" w:lineRule="auto"/>
            </w:pPr>
            <w:r w:rsidRPr="00563A6F">
              <w:t>AO_PS</w:t>
            </w:r>
          </w:p>
        </w:tc>
        <w:tc>
          <w:tcPr>
            <w:tcW w:w="2651" w:type="dxa"/>
            <w:shd w:val="clear" w:color="auto" w:fill="auto"/>
          </w:tcPr>
          <w:p w14:paraId="157F9967" w14:textId="77777777" w:rsidR="005D416B" w:rsidRPr="00563A6F" w:rsidRDefault="005D416B" w:rsidP="00563A6F">
            <w:pPr>
              <w:spacing w:after="0" w:line="240" w:lineRule="auto"/>
            </w:pPr>
            <w:r w:rsidRPr="00563A6F">
              <w:t>REAL</w:t>
            </w:r>
          </w:p>
        </w:tc>
        <w:tc>
          <w:tcPr>
            <w:tcW w:w="2395" w:type="dxa"/>
            <w:shd w:val="clear" w:color="auto" w:fill="auto"/>
          </w:tcPr>
          <w:p w14:paraId="5B2CB1AC" w14:textId="77777777" w:rsidR="005D416B" w:rsidRPr="00563A6F" w:rsidRDefault="005D416B" w:rsidP="00563A6F">
            <w:pPr>
              <w:spacing w:after="0" w:line="240" w:lineRule="auto"/>
            </w:pPr>
            <w:r w:rsidRPr="00563A6F">
              <w:t>Overflow Event End Setpoint</w:t>
            </w:r>
          </w:p>
        </w:tc>
        <w:tc>
          <w:tcPr>
            <w:tcW w:w="2848" w:type="dxa"/>
            <w:shd w:val="clear" w:color="auto" w:fill="auto"/>
          </w:tcPr>
          <w:p w14:paraId="5CA90899" w14:textId="77777777" w:rsidR="005D416B" w:rsidRPr="00563A6F" w:rsidRDefault="005D416B" w:rsidP="00563A6F">
            <w:pPr>
              <w:spacing w:after="0" w:line="240" w:lineRule="auto"/>
            </w:pPr>
            <w:r w:rsidRPr="00563A6F">
              <w:t>Used with Reporting AOI</w:t>
            </w:r>
          </w:p>
        </w:tc>
      </w:tr>
      <w:tr w:rsidR="005D416B" w:rsidRPr="00563A6F" w14:paraId="6AC5DD92" w14:textId="77777777" w:rsidTr="00563A6F">
        <w:tc>
          <w:tcPr>
            <w:tcW w:w="2564" w:type="dxa"/>
            <w:shd w:val="clear" w:color="auto" w:fill="auto"/>
          </w:tcPr>
          <w:p w14:paraId="49B8BA3E" w14:textId="77777777" w:rsidR="005D416B" w:rsidRPr="00563A6F" w:rsidRDefault="005D416B" w:rsidP="00563A6F">
            <w:pPr>
              <w:spacing w:after="0" w:line="240" w:lineRule="auto"/>
            </w:pPr>
            <w:r w:rsidRPr="00563A6F">
              <w:t>AI_EM</w:t>
            </w:r>
          </w:p>
        </w:tc>
        <w:tc>
          <w:tcPr>
            <w:tcW w:w="2651" w:type="dxa"/>
            <w:shd w:val="clear" w:color="auto" w:fill="auto"/>
          </w:tcPr>
          <w:p w14:paraId="4ECDC007" w14:textId="77777777" w:rsidR="005D416B" w:rsidRPr="00563A6F" w:rsidRDefault="005D416B" w:rsidP="00563A6F">
            <w:pPr>
              <w:spacing w:after="0" w:line="240" w:lineRule="auto"/>
            </w:pPr>
            <w:r w:rsidRPr="00563A6F">
              <w:t>REAL</w:t>
            </w:r>
          </w:p>
        </w:tc>
        <w:tc>
          <w:tcPr>
            <w:tcW w:w="2395" w:type="dxa"/>
            <w:shd w:val="clear" w:color="auto" w:fill="auto"/>
          </w:tcPr>
          <w:p w14:paraId="464CAEC6" w14:textId="77777777" w:rsidR="005D416B" w:rsidRPr="00563A6F" w:rsidRDefault="005D416B" w:rsidP="00563A6F">
            <w:pPr>
              <w:spacing w:after="0" w:line="240" w:lineRule="auto"/>
            </w:pPr>
            <w:r w:rsidRPr="00563A6F">
              <w:t>Elevation of the 4 mA wet well level reading</w:t>
            </w:r>
          </w:p>
        </w:tc>
        <w:tc>
          <w:tcPr>
            <w:tcW w:w="2848" w:type="dxa"/>
            <w:shd w:val="clear" w:color="auto" w:fill="auto"/>
          </w:tcPr>
          <w:p w14:paraId="06D9C0CB" w14:textId="77777777" w:rsidR="005D416B" w:rsidRPr="00563A6F" w:rsidRDefault="005D416B" w:rsidP="00563A6F">
            <w:pPr>
              <w:spacing w:after="0" w:line="240" w:lineRule="auto"/>
            </w:pPr>
            <w:r w:rsidRPr="00563A6F">
              <w:t>Used with Virtual Overflow AOI</w:t>
            </w:r>
          </w:p>
        </w:tc>
      </w:tr>
      <w:tr w:rsidR="005D416B" w:rsidRPr="00563A6F" w14:paraId="7F737892" w14:textId="77777777" w:rsidTr="00563A6F">
        <w:tc>
          <w:tcPr>
            <w:tcW w:w="2564" w:type="dxa"/>
            <w:shd w:val="clear" w:color="auto" w:fill="auto"/>
          </w:tcPr>
          <w:p w14:paraId="43D22239" w14:textId="77777777" w:rsidR="005D416B" w:rsidRPr="00563A6F" w:rsidRDefault="005D416B" w:rsidP="00563A6F">
            <w:pPr>
              <w:spacing w:after="0" w:line="240" w:lineRule="auto"/>
            </w:pPr>
            <w:r w:rsidRPr="00563A6F">
              <w:t>AI_EU</w:t>
            </w:r>
          </w:p>
        </w:tc>
        <w:tc>
          <w:tcPr>
            <w:tcW w:w="2651" w:type="dxa"/>
            <w:shd w:val="clear" w:color="auto" w:fill="auto"/>
          </w:tcPr>
          <w:p w14:paraId="6F77CC08" w14:textId="77777777" w:rsidR="005D416B" w:rsidRPr="00563A6F" w:rsidRDefault="005D416B" w:rsidP="00563A6F">
            <w:pPr>
              <w:spacing w:after="0" w:line="240" w:lineRule="auto"/>
            </w:pPr>
            <w:r w:rsidRPr="00563A6F">
              <w:t>REAL</w:t>
            </w:r>
          </w:p>
        </w:tc>
        <w:tc>
          <w:tcPr>
            <w:tcW w:w="2395" w:type="dxa"/>
            <w:shd w:val="clear" w:color="auto" w:fill="auto"/>
          </w:tcPr>
          <w:p w14:paraId="61DB3B40" w14:textId="77777777" w:rsidR="005D416B" w:rsidRPr="00563A6F" w:rsidRDefault="005D416B" w:rsidP="00563A6F">
            <w:pPr>
              <w:spacing w:after="0" w:line="240" w:lineRule="auto"/>
            </w:pPr>
            <w:r w:rsidRPr="00563A6F">
              <w:t xml:space="preserve">Elevation of the 20 mA </w:t>
            </w:r>
            <w:r w:rsidRPr="00563A6F">
              <w:lastRenderedPageBreak/>
              <w:t>wet well level reading</w:t>
            </w:r>
          </w:p>
        </w:tc>
        <w:tc>
          <w:tcPr>
            <w:tcW w:w="2848" w:type="dxa"/>
            <w:shd w:val="clear" w:color="auto" w:fill="auto"/>
          </w:tcPr>
          <w:p w14:paraId="327CF944" w14:textId="77777777" w:rsidR="005D416B" w:rsidRPr="00563A6F" w:rsidRDefault="005D416B" w:rsidP="00563A6F">
            <w:pPr>
              <w:spacing w:after="0" w:line="240" w:lineRule="auto"/>
            </w:pPr>
            <w:r w:rsidRPr="00563A6F">
              <w:lastRenderedPageBreak/>
              <w:t xml:space="preserve">Used with Virtual Overflow </w:t>
            </w:r>
            <w:r w:rsidRPr="00563A6F">
              <w:lastRenderedPageBreak/>
              <w:t>AOI</w:t>
            </w:r>
          </w:p>
        </w:tc>
      </w:tr>
      <w:tr w:rsidR="005D416B" w:rsidRPr="00563A6F" w14:paraId="5E931EAA" w14:textId="77777777" w:rsidTr="00563A6F">
        <w:tc>
          <w:tcPr>
            <w:tcW w:w="2564" w:type="dxa"/>
            <w:shd w:val="clear" w:color="auto" w:fill="auto"/>
          </w:tcPr>
          <w:p w14:paraId="0BE57533" w14:textId="77777777" w:rsidR="005D416B" w:rsidRPr="00563A6F" w:rsidRDefault="005D416B" w:rsidP="00563A6F">
            <w:pPr>
              <w:spacing w:after="0" w:line="240" w:lineRule="auto"/>
            </w:pPr>
            <w:r w:rsidRPr="00563A6F">
              <w:lastRenderedPageBreak/>
              <w:t>PB_RS</w:t>
            </w:r>
          </w:p>
        </w:tc>
        <w:tc>
          <w:tcPr>
            <w:tcW w:w="2651" w:type="dxa"/>
            <w:shd w:val="clear" w:color="auto" w:fill="auto"/>
          </w:tcPr>
          <w:p w14:paraId="7CCDD840" w14:textId="77777777" w:rsidR="005D416B" w:rsidRPr="00563A6F" w:rsidRDefault="005D416B" w:rsidP="00563A6F">
            <w:pPr>
              <w:spacing w:after="0" w:line="240" w:lineRule="auto"/>
            </w:pPr>
            <w:r w:rsidRPr="00563A6F">
              <w:t>BOOL</w:t>
            </w:r>
          </w:p>
        </w:tc>
        <w:tc>
          <w:tcPr>
            <w:tcW w:w="2395" w:type="dxa"/>
            <w:shd w:val="clear" w:color="auto" w:fill="auto"/>
          </w:tcPr>
          <w:p w14:paraId="7FEE0E53" w14:textId="77777777" w:rsidR="005D416B" w:rsidRPr="00563A6F" w:rsidRDefault="005D416B" w:rsidP="00563A6F">
            <w:pPr>
              <w:spacing w:after="0" w:line="240" w:lineRule="auto"/>
            </w:pPr>
            <w:r w:rsidRPr="00563A6F">
              <w:t>Report Reset Pushbutton</w:t>
            </w:r>
          </w:p>
        </w:tc>
        <w:tc>
          <w:tcPr>
            <w:tcW w:w="2848" w:type="dxa"/>
            <w:shd w:val="clear" w:color="auto" w:fill="auto"/>
          </w:tcPr>
          <w:p w14:paraId="6AA888C0" w14:textId="77777777" w:rsidR="005D416B" w:rsidRPr="00563A6F" w:rsidRDefault="005D416B" w:rsidP="00563A6F">
            <w:pPr>
              <w:spacing w:after="0" w:line="240" w:lineRule="auto"/>
            </w:pPr>
            <w:r w:rsidRPr="00563A6F">
              <w:t>Used with Reporting AOI</w:t>
            </w:r>
          </w:p>
        </w:tc>
      </w:tr>
      <w:tr w:rsidR="005D416B" w:rsidRPr="00563A6F" w14:paraId="7FB75EFA" w14:textId="77777777" w:rsidTr="00563A6F">
        <w:tc>
          <w:tcPr>
            <w:tcW w:w="2564" w:type="dxa"/>
            <w:shd w:val="clear" w:color="auto" w:fill="auto"/>
          </w:tcPr>
          <w:p w14:paraId="4D0C55B2" w14:textId="77777777" w:rsidR="005D416B" w:rsidRPr="00563A6F" w:rsidRDefault="005D416B" w:rsidP="00563A6F">
            <w:pPr>
              <w:spacing w:after="0" w:line="240" w:lineRule="auto"/>
            </w:pPr>
            <w:r w:rsidRPr="00563A6F">
              <w:t>DI_SS</w:t>
            </w:r>
          </w:p>
        </w:tc>
        <w:tc>
          <w:tcPr>
            <w:tcW w:w="2651" w:type="dxa"/>
            <w:shd w:val="clear" w:color="auto" w:fill="auto"/>
          </w:tcPr>
          <w:p w14:paraId="6D4063C1" w14:textId="77777777" w:rsidR="005D416B" w:rsidRPr="00563A6F" w:rsidRDefault="005D416B" w:rsidP="00563A6F">
            <w:pPr>
              <w:spacing w:after="0" w:line="240" w:lineRule="auto"/>
            </w:pPr>
            <w:r w:rsidRPr="00563A6F">
              <w:t>BOOL</w:t>
            </w:r>
          </w:p>
        </w:tc>
        <w:tc>
          <w:tcPr>
            <w:tcW w:w="2395" w:type="dxa"/>
            <w:shd w:val="clear" w:color="auto" w:fill="auto"/>
          </w:tcPr>
          <w:p w14:paraId="5A3FD800" w14:textId="77777777" w:rsidR="005D416B" w:rsidRPr="00563A6F" w:rsidRDefault="005D416B" w:rsidP="00563A6F">
            <w:pPr>
              <w:spacing w:after="0" w:line="240" w:lineRule="auto"/>
            </w:pPr>
            <w:r w:rsidRPr="00563A6F">
              <w:t>Overflow Report Available</w:t>
            </w:r>
          </w:p>
        </w:tc>
        <w:tc>
          <w:tcPr>
            <w:tcW w:w="2848" w:type="dxa"/>
            <w:shd w:val="clear" w:color="auto" w:fill="auto"/>
          </w:tcPr>
          <w:p w14:paraId="5E4E5FA0" w14:textId="77777777" w:rsidR="005D416B" w:rsidRPr="00563A6F" w:rsidRDefault="005D416B" w:rsidP="00563A6F">
            <w:pPr>
              <w:spacing w:after="0" w:line="240" w:lineRule="auto"/>
            </w:pPr>
            <w:r w:rsidRPr="00563A6F">
              <w:t>Used with Reporting AOI</w:t>
            </w:r>
          </w:p>
        </w:tc>
      </w:tr>
      <w:tr w:rsidR="005D416B" w:rsidRPr="00563A6F" w14:paraId="56E122DD" w14:textId="77777777" w:rsidTr="00563A6F">
        <w:tc>
          <w:tcPr>
            <w:tcW w:w="2564" w:type="dxa"/>
            <w:shd w:val="clear" w:color="auto" w:fill="auto"/>
          </w:tcPr>
          <w:p w14:paraId="38C3A591" w14:textId="77777777" w:rsidR="005D416B" w:rsidRPr="00563A6F" w:rsidRDefault="005D416B" w:rsidP="00563A6F">
            <w:pPr>
              <w:spacing w:after="0" w:line="240" w:lineRule="auto"/>
            </w:pPr>
            <w:r w:rsidRPr="00563A6F">
              <w:t>DA_SS</w:t>
            </w:r>
          </w:p>
        </w:tc>
        <w:tc>
          <w:tcPr>
            <w:tcW w:w="2651" w:type="dxa"/>
            <w:shd w:val="clear" w:color="auto" w:fill="auto"/>
          </w:tcPr>
          <w:p w14:paraId="44B3722F" w14:textId="77777777" w:rsidR="005D416B" w:rsidRPr="00563A6F" w:rsidRDefault="005D416B" w:rsidP="00563A6F">
            <w:pPr>
              <w:spacing w:after="0" w:line="240" w:lineRule="auto"/>
            </w:pPr>
            <w:r w:rsidRPr="00563A6F">
              <w:t>BOOL</w:t>
            </w:r>
          </w:p>
        </w:tc>
        <w:tc>
          <w:tcPr>
            <w:tcW w:w="2395" w:type="dxa"/>
            <w:shd w:val="clear" w:color="auto" w:fill="auto"/>
          </w:tcPr>
          <w:p w14:paraId="33304BFE" w14:textId="77777777" w:rsidR="005D416B" w:rsidRPr="00563A6F" w:rsidRDefault="005D416B" w:rsidP="00563A6F">
            <w:pPr>
              <w:spacing w:after="0" w:line="240" w:lineRule="auto"/>
            </w:pPr>
            <w:r w:rsidRPr="00563A6F">
              <w:t>Overflow Event Alarm</w:t>
            </w:r>
          </w:p>
        </w:tc>
        <w:tc>
          <w:tcPr>
            <w:tcW w:w="2848" w:type="dxa"/>
            <w:shd w:val="clear" w:color="auto" w:fill="auto"/>
          </w:tcPr>
          <w:p w14:paraId="5EE01DB9" w14:textId="77777777" w:rsidR="005D416B" w:rsidRPr="00563A6F" w:rsidRDefault="005D416B" w:rsidP="00563A6F">
            <w:pPr>
              <w:spacing w:after="0" w:line="240" w:lineRule="auto"/>
            </w:pPr>
            <w:r w:rsidRPr="00563A6F">
              <w:t>Used with Reporting AOI</w:t>
            </w:r>
          </w:p>
        </w:tc>
      </w:tr>
    </w:tbl>
    <w:p w14:paraId="16035E44" w14:textId="77777777" w:rsidR="00B27D9E" w:rsidRDefault="00B27D9E" w:rsidP="00B27D9E"/>
    <w:p w14:paraId="1A441259" w14:textId="77777777" w:rsidR="005D416B" w:rsidRDefault="005D416B" w:rsidP="005D416B">
      <w:pPr>
        <w:rPr>
          <w:b/>
        </w:rPr>
      </w:pPr>
      <w:r>
        <w:rPr>
          <w:b/>
        </w:rPr>
        <w:t>AOI</w:t>
      </w:r>
    </w:p>
    <w:p w14:paraId="4080AA49" w14:textId="77777777" w:rsidR="00B27D9E" w:rsidRDefault="005D416B">
      <w:r>
        <w:t>These AOIs should be deployed within the Overflow device routine.</w:t>
      </w:r>
      <w:r w:rsidR="001A1CB5">
        <w:t xml:space="preserve">  The parameters for the virtual overflow AOI are listed in the table below.</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9"/>
        <w:gridCol w:w="1414"/>
        <w:gridCol w:w="3498"/>
        <w:gridCol w:w="1705"/>
        <w:gridCol w:w="3152"/>
      </w:tblGrid>
      <w:tr w:rsidR="005D416B" w:rsidRPr="00563A6F" w14:paraId="6B58B5AA" w14:textId="77777777" w:rsidTr="00563A6F">
        <w:trPr>
          <w:tblHeader/>
        </w:trPr>
        <w:tc>
          <w:tcPr>
            <w:tcW w:w="2759" w:type="dxa"/>
            <w:shd w:val="clear" w:color="auto" w:fill="auto"/>
          </w:tcPr>
          <w:p w14:paraId="23119713" w14:textId="77777777" w:rsidR="005D416B" w:rsidRPr="00563A6F" w:rsidRDefault="005D416B" w:rsidP="00563A6F">
            <w:pPr>
              <w:spacing w:after="0" w:line="240" w:lineRule="auto"/>
              <w:rPr>
                <w:b/>
              </w:rPr>
            </w:pPr>
            <w:r w:rsidRPr="00563A6F">
              <w:rPr>
                <w:b/>
              </w:rPr>
              <w:t>AOI Parameter</w:t>
            </w:r>
          </w:p>
        </w:tc>
        <w:tc>
          <w:tcPr>
            <w:tcW w:w="1414" w:type="dxa"/>
            <w:shd w:val="clear" w:color="auto" w:fill="auto"/>
          </w:tcPr>
          <w:p w14:paraId="74DD8499" w14:textId="77777777" w:rsidR="005D416B" w:rsidRPr="00563A6F" w:rsidRDefault="005D416B" w:rsidP="00563A6F">
            <w:pPr>
              <w:spacing w:after="0" w:line="240" w:lineRule="auto"/>
              <w:rPr>
                <w:b/>
              </w:rPr>
            </w:pPr>
            <w:r w:rsidRPr="00563A6F">
              <w:rPr>
                <w:b/>
              </w:rPr>
              <w:t>Requirement</w:t>
            </w:r>
          </w:p>
        </w:tc>
        <w:tc>
          <w:tcPr>
            <w:tcW w:w="3498" w:type="dxa"/>
            <w:shd w:val="clear" w:color="auto" w:fill="auto"/>
          </w:tcPr>
          <w:p w14:paraId="7134D378" w14:textId="77777777" w:rsidR="005D416B" w:rsidRPr="00563A6F" w:rsidRDefault="005D416B" w:rsidP="00563A6F">
            <w:pPr>
              <w:spacing w:after="0" w:line="240" w:lineRule="auto"/>
              <w:rPr>
                <w:b/>
              </w:rPr>
            </w:pPr>
            <w:r w:rsidRPr="00563A6F">
              <w:rPr>
                <w:b/>
              </w:rPr>
              <w:t>Default Value</w:t>
            </w:r>
          </w:p>
        </w:tc>
        <w:tc>
          <w:tcPr>
            <w:tcW w:w="1705" w:type="dxa"/>
            <w:shd w:val="clear" w:color="auto" w:fill="auto"/>
          </w:tcPr>
          <w:p w14:paraId="12A1A665" w14:textId="77777777" w:rsidR="005D416B" w:rsidRPr="00563A6F" w:rsidRDefault="005D416B" w:rsidP="00563A6F">
            <w:pPr>
              <w:spacing w:after="0" w:line="240" w:lineRule="auto"/>
              <w:rPr>
                <w:b/>
              </w:rPr>
            </w:pPr>
            <w:r w:rsidRPr="00563A6F">
              <w:rPr>
                <w:b/>
              </w:rPr>
              <w:t>Description</w:t>
            </w:r>
          </w:p>
        </w:tc>
        <w:tc>
          <w:tcPr>
            <w:tcW w:w="3152" w:type="dxa"/>
            <w:shd w:val="clear" w:color="auto" w:fill="auto"/>
          </w:tcPr>
          <w:p w14:paraId="5E7937A6" w14:textId="77777777" w:rsidR="005D416B" w:rsidRPr="00563A6F" w:rsidRDefault="005D416B" w:rsidP="00563A6F">
            <w:pPr>
              <w:spacing w:after="0" w:line="240" w:lineRule="auto"/>
              <w:rPr>
                <w:b/>
              </w:rPr>
            </w:pPr>
            <w:r w:rsidRPr="00563A6F">
              <w:rPr>
                <w:b/>
              </w:rPr>
              <w:t>Implementation Guideline</w:t>
            </w:r>
          </w:p>
        </w:tc>
      </w:tr>
      <w:tr w:rsidR="005D416B" w:rsidRPr="00563A6F" w14:paraId="3715E14F" w14:textId="77777777" w:rsidTr="00563A6F">
        <w:tc>
          <w:tcPr>
            <w:tcW w:w="2759" w:type="dxa"/>
            <w:shd w:val="clear" w:color="auto" w:fill="auto"/>
          </w:tcPr>
          <w:p w14:paraId="453E3D35" w14:textId="77777777" w:rsidR="005D416B" w:rsidRPr="00563A6F" w:rsidRDefault="005D416B" w:rsidP="00563A6F">
            <w:pPr>
              <w:spacing w:after="0" w:line="240" w:lineRule="auto"/>
            </w:pPr>
            <w:r w:rsidRPr="00563A6F">
              <w:t>Virtual_Overflow_v1_1</w:t>
            </w:r>
          </w:p>
        </w:tc>
        <w:tc>
          <w:tcPr>
            <w:tcW w:w="1414" w:type="dxa"/>
            <w:shd w:val="clear" w:color="auto" w:fill="auto"/>
          </w:tcPr>
          <w:p w14:paraId="7FBEFD3B" w14:textId="77777777" w:rsidR="005D416B" w:rsidRPr="00563A6F" w:rsidRDefault="005D416B" w:rsidP="00563A6F">
            <w:pPr>
              <w:spacing w:after="0" w:line="240" w:lineRule="auto"/>
            </w:pPr>
            <w:r w:rsidRPr="00563A6F">
              <w:t>Mandatory</w:t>
            </w:r>
          </w:p>
        </w:tc>
        <w:tc>
          <w:tcPr>
            <w:tcW w:w="3498" w:type="dxa"/>
            <w:shd w:val="clear" w:color="auto" w:fill="auto"/>
          </w:tcPr>
          <w:p w14:paraId="5D05BE9D" w14:textId="77777777" w:rsidR="005D416B" w:rsidRPr="00563A6F" w:rsidRDefault="005D416B" w:rsidP="00563A6F">
            <w:pPr>
              <w:spacing w:after="0" w:line="240" w:lineRule="auto"/>
            </w:pPr>
            <w:r w:rsidRPr="00563A6F">
              <w:rPr>
                <w:i/>
              </w:rPr>
              <w:t>Tagname</w:t>
            </w:r>
            <w:r w:rsidRPr="00563A6F">
              <w:t>.ADDON</w:t>
            </w:r>
          </w:p>
        </w:tc>
        <w:tc>
          <w:tcPr>
            <w:tcW w:w="1705" w:type="dxa"/>
            <w:shd w:val="clear" w:color="auto" w:fill="auto"/>
          </w:tcPr>
          <w:p w14:paraId="406E6261" w14:textId="77777777" w:rsidR="005D416B" w:rsidRPr="00563A6F" w:rsidRDefault="005D416B" w:rsidP="00563A6F">
            <w:pPr>
              <w:spacing w:after="0" w:line="240" w:lineRule="auto"/>
            </w:pPr>
            <w:r w:rsidRPr="00563A6F">
              <w:t>Virtual Overflow AOI</w:t>
            </w:r>
          </w:p>
        </w:tc>
        <w:tc>
          <w:tcPr>
            <w:tcW w:w="3152" w:type="dxa"/>
            <w:shd w:val="clear" w:color="auto" w:fill="auto"/>
          </w:tcPr>
          <w:p w14:paraId="65C0F8CE" w14:textId="77777777" w:rsidR="005D416B" w:rsidRPr="00563A6F" w:rsidRDefault="005D416B" w:rsidP="00563A6F">
            <w:pPr>
              <w:spacing w:after="0" w:line="240" w:lineRule="auto"/>
            </w:pPr>
            <w:del w:id="6" w:author="Steve Cauduro" w:date="2020-03-18T14:42:00Z">
              <w:r w:rsidRPr="00563A6F" w:rsidDel="00624700">
                <w:delText>N/Ap</w:delText>
              </w:r>
            </w:del>
            <w:ins w:id="7" w:author="Steve Cauduro" w:date="2020-03-18T14:42:00Z">
              <w:r w:rsidR="00624700" w:rsidRPr="00563A6F">
                <w:t>N/A</w:t>
              </w:r>
            </w:ins>
          </w:p>
        </w:tc>
      </w:tr>
      <w:tr w:rsidR="005D416B" w:rsidRPr="00563A6F" w14:paraId="48637B4D" w14:textId="77777777" w:rsidTr="00563A6F">
        <w:tc>
          <w:tcPr>
            <w:tcW w:w="2759" w:type="dxa"/>
            <w:shd w:val="clear" w:color="auto" w:fill="auto"/>
          </w:tcPr>
          <w:p w14:paraId="5D7171CF" w14:textId="77777777" w:rsidR="005D416B" w:rsidRPr="00563A6F" w:rsidRDefault="005D416B" w:rsidP="00563A6F">
            <w:pPr>
              <w:spacing w:after="0" w:line="240" w:lineRule="auto"/>
            </w:pPr>
            <w:r w:rsidRPr="00563A6F">
              <w:t>WetWell_Level_Scan</w:t>
            </w:r>
          </w:p>
        </w:tc>
        <w:tc>
          <w:tcPr>
            <w:tcW w:w="1414" w:type="dxa"/>
            <w:shd w:val="clear" w:color="auto" w:fill="auto"/>
          </w:tcPr>
          <w:p w14:paraId="6427F16E" w14:textId="77777777" w:rsidR="005D416B" w:rsidRPr="00563A6F" w:rsidRDefault="005D416B" w:rsidP="00563A6F">
            <w:pPr>
              <w:spacing w:after="0" w:line="240" w:lineRule="auto"/>
            </w:pPr>
            <w:r w:rsidRPr="00563A6F">
              <w:t>Mandatory</w:t>
            </w:r>
          </w:p>
        </w:tc>
        <w:tc>
          <w:tcPr>
            <w:tcW w:w="3498" w:type="dxa"/>
            <w:shd w:val="clear" w:color="auto" w:fill="auto"/>
          </w:tcPr>
          <w:p w14:paraId="6B6603FE" w14:textId="77777777" w:rsidR="005D416B" w:rsidRPr="00563A6F" w:rsidRDefault="005D416B" w:rsidP="00563A6F">
            <w:pPr>
              <w:spacing w:after="0" w:line="240" w:lineRule="auto"/>
            </w:pPr>
            <w:del w:id="8" w:author="Steve Cauduro" w:date="2020-03-18T14:42:00Z">
              <w:r w:rsidRPr="00563A6F" w:rsidDel="00624700">
                <w:delText>N/Ap</w:delText>
              </w:r>
            </w:del>
            <w:ins w:id="9" w:author="Steve Cauduro" w:date="2020-03-18T14:42:00Z">
              <w:r w:rsidR="00624700" w:rsidRPr="00563A6F">
                <w:t>N/A</w:t>
              </w:r>
            </w:ins>
          </w:p>
        </w:tc>
        <w:tc>
          <w:tcPr>
            <w:tcW w:w="1705" w:type="dxa"/>
            <w:shd w:val="clear" w:color="auto" w:fill="auto"/>
          </w:tcPr>
          <w:p w14:paraId="43B40ADA" w14:textId="77777777" w:rsidR="005D416B" w:rsidRPr="00563A6F" w:rsidRDefault="005D416B" w:rsidP="00563A6F">
            <w:pPr>
              <w:spacing w:after="0" w:line="240" w:lineRule="auto"/>
            </w:pPr>
            <w:r w:rsidRPr="00563A6F">
              <w:t>Level Transmitter on Scan</w:t>
            </w:r>
          </w:p>
        </w:tc>
        <w:tc>
          <w:tcPr>
            <w:tcW w:w="3152" w:type="dxa"/>
            <w:shd w:val="clear" w:color="auto" w:fill="auto"/>
          </w:tcPr>
          <w:p w14:paraId="6D113678" w14:textId="77777777" w:rsidR="005D416B" w:rsidRPr="00563A6F" w:rsidRDefault="005D416B" w:rsidP="00563A6F">
            <w:pPr>
              <w:spacing w:after="0" w:line="240" w:lineRule="auto"/>
            </w:pPr>
            <w:r w:rsidRPr="00563A6F">
              <w:t>Programmer is to use the .DI_SC member of the level transmitter tag that will be used in the flow rate calculation here</w:t>
            </w:r>
          </w:p>
        </w:tc>
      </w:tr>
      <w:tr w:rsidR="005D416B" w:rsidRPr="00563A6F" w14:paraId="73814E4E" w14:textId="77777777" w:rsidTr="00563A6F">
        <w:tc>
          <w:tcPr>
            <w:tcW w:w="2759" w:type="dxa"/>
            <w:shd w:val="clear" w:color="auto" w:fill="auto"/>
          </w:tcPr>
          <w:p w14:paraId="2B7E0D6B" w14:textId="77777777" w:rsidR="005D416B" w:rsidRPr="00563A6F" w:rsidRDefault="005D416B" w:rsidP="00563A6F">
            <w:pPr>
              <w:spacing w:after="0" w:line="240" w:lineRule="auto"/>
            </w:pPr>
            <w:r w:rsidRPr="00563A6F">
              <w:t>Wet_Well_Level_in_Percent</w:t>
            </w:r>
          </w:p>
        </w:tc>
        <w:tc>
          <w:tcPr>
            <w:tcW w:w="1414" w:type="dxa"/>
            <w:shd w:val="clear" w:color="auto" w:fill="auto"/>
          </w:tcPr>
          <w:p w14:paraId="1DD5908C" w14:textId="77777777" w:rsidR="005D416B" w:rsidRPr="00563A6F" w:rsidRDefault="005D416B" w:rsidP="00563A6F">
            <w:pPr>
              <w:spacing w:after="0" w:line="240" w:lineRule="auto"/>
            </w:pPr>
            <w:r w:rsidRPr="00563A6F">
              <w:t>Mandatory</w:t>
            </w:r>
          </w:p>
        </w:tc>
        <w:tc>
          <w:tcPr>
            <w:tcW w:w="3498" w:type="dxa"/>
            <w:shd w:val="clear" w:color="auto" w:fill="auto"/>
          </w:tcPr>
          <w:p w14:paraId="25171A10" w14:textId="77777777" w:rsidR="005D416B" w:rsidRPr="00563A6F" w:rsidRDefault="005D416B" w:rsidP="00563A6F">
            <w:pPr>
              <w:spacing w:after="0" w:line="240" w:lineRule="auto"/>
            </w:pPr>
            <w:del w:id="10" w:author="Steve Cauduro" w:date="2020-03-18T14:42:00Z">
              <w:r w:rsidRPr="00563A6F" w:rsidDel="00624700">
                <w:delText>N/Ap</w:delText>
              </w:r>
            </w:del>
            <w:ins w:id="11" w:author="Steve Cauduro" w:date="2020-03-18T14:42:00Z">
              <w:r w:rsidR="00624700" w:rsidRPr="00563A6F">
                <w:t>N/A</w:t>
              </w:r>
            </w:ins>
          </w:p>
        </w:tc>
        <w:tc>
          <w:tcPr>
            <w:tcW w:w="1705" w:type="dxa"/>
            <w:shd w:val="clear" w:color="auto" w:fill="auto"/>
          </w:tcPr>
          <w:p w14:paraId="024F8B11" w14:textId="77777777" w:rsidR="005D416B" w:rsidRPr="00563A6F" w:rsidRDefault="002B7D64" w:rsidP="00563A6F">
            <w:pPr>
              <w:spacing w:after="0" w:line="240" w:lineRule="auto"/>
            </w:pPr>
            <w:r w:rsidRPr="00563A6F">
              <w:t>Level in Percent</w:t>
            </w:r>
          </w:p>
        </w:tc>
        <w:tc>
          <w:tcPr>
            <w:tcW w:w="3152" w:type="dxa"/>
            <w:shd w:val="clear" w:color="auto" w:fill="auto"/>
          </w:tcPr>
          <w:p w14:paraId="4096C7F1" w14:textId="77777777" w:rsidR="005D416B" w:rsidRPr="00563A6F" w:rsidRDefault="002B7D64" w:rsidP="00563A6F">
            <w:pPr>
              <w:spacing w:after="0" w:line="240" w:lineRule="auto"/>
            </w:pPr>
            <w:r w:rsidRPr="00563A6F">
              <w:t>Programmer to use value from the level transmitter that will be used in the flow rate calculation</w:t>
            </w:r>
          </w:p>
        </w:tc>
      </w:tr>
      <w:tr w:rsidR="005D416B" w:rsidRPr="00563A6F" w14:paraId="486A2CA1" w14:textId="77777777" w:rsidTr="00563A6F">
        <w:tc>
          <w:tcPr>
            <w:tcW w:w="2759" w:type="dxa"/>
            <w:shd w:val="clear" w:color="auto" w:fill="auto"/>
          </w:tcPr>
          <w:p w14:paraId="42A5EA71" w14:textId="77777777" w:rsidR="005D416B" w:rsidRPr="00563A6F" w:rsidRDefault="002B7D64" w:rsidP="00563A6F">
            <w:pPr>
              <w:spacing w:after="0" w:line="240" w:lineRule="auto"/>
            </w:pPr>
            <w:r w:rsidRPr="00563A6F">
              <w:t>WetWell_Level_MinSpan</w:t>
            </w:r>
          </w:p>
        </w:tc>
        <w:tc>
          <w:tcPr>
            <w:tcW w:w="1414" w:type="dxa"/>
            <w:shd w:val="clear" w:color="auto" w:fill="auto"/>
          </w:tcPr>
          <w:p w14:paraId="721FBE4D" w14:textId="77777777" w:rsidR="005D416B" w:rsidRPr="00563A6F" w:rsidRDefault="003E11C8" w:rsidP="00563A6F">
            <w:pPr>
              <w:spacing w:after="0" w:line="240" w:lineRule="auto"/>
            </w:pPr>
            <w:r w:rsidRPr="00563A6F">
              <w:t>Mandatory</w:t>
            </w:r>
          </w:p>
        </w:tc>
        <w:tc>
          <w:tcPr>
            <w:tcW w:w="3498" w:type="dxa"/>
            <w:shd w:val="clear" w:color="auto" w:fill="auto"/>
          </w:tcPr>
          <w:p w14:paraId="46D4743A" w14:textId="77777777" w:rsidR="005D416B" w:rsidRPr="00563A6F" w:rsidRDefault="003E11C8" w:rsidP="00563A6F">
            <w:pPr>
              <w:spacing w:after="0" w:line="240" w:lineRule="auto"/>
            </w:pPr>
            <w:del w:id="12" w:author="Steve Cauduro" w:date="2020-03-18T14:42:00Z">
              <w:r w:rsidRPr="00563A6F" w:rsidDel="00624700">
                <w:delText>N/Ap</w:delText>
              </w:r>
            </w:del>
            <w:ins w:id="13" w:author="Steve Cauduro" w:date="2020-03-18T14:42:00Z">
              <w:r w:rsidR="00624700" w:rsidRPr="00563A6F">
                <w:t>N/A</w:t>
              </w:r>
            </w:ins>
          </w:p>
        </w:tc>
        <w:tc>
          <w:tcPr>
            <w:tcW w:w="1705" w:type="dxa"/>
            <w:shd w:val="clear" w:color="auto" w:fill="auto"/>
          </w:tcPr>
          <w:p w14:paraId="5F7BB068" w14:textId="77777777" w:rsidR="005D416B" w:rsidRPr="00563A6F" w:rsidRDefault="003E11C8" w:rsidP="00563A6F">
            <w:pPr>
              <w:spacing w:after="0" w:line="240" w:lineRule="auto"/>
            </w:pPr>
            <w:r w:rsidRPr="00563A6F">
              <w:t>Wet Well level 4 mA value in metres</w:t>
            </w:r>
          </w:p>
        </w:tc>
        <w:tc>
          <w:tcPr>
            <w:tcW w:w="3152" w:type="dxa"/>
            <w:shd w:val="clear" w:color="auto" w:fill="auto"/>
          </w:tcPr>
          <w:p w14:paraId="272B6FBB" w14:textId="77777777" w:rsidR="005D416B" w:rsidRPr="00563A6F" w:rsidRDefault="00B57928" w:rsidP="00563A6F">
            <w:pPr>
              <w:spacing w:after="0" w:line="240" w:lineRule="auto"/>
            </w:pPr>
            <w:r w:rsidRPr="00563A6F">
              <w:t>Programmer to use value from the level transmitter that will be used in the flow rate calculation</w:t>
            </w:r>
          </w:p>
        </w:tc>
      </w:tr>
      <w:tr w:rsidR="005D416B" w:rsidRPr="00563A6F" w14:paraId="43AB50EB" w14:textId="77777777" w:rsidTr="00563A6F">
        <w:tc>
          <w:tcPr>
            <w:tcW w:w="2759" w:type="dxa"/>
            <w:shd w:val="clear" w:color="auto" w:fill="auto"/>
          </w:tcPr>
          <w:p w14:paraId="2C3EF235" w14:textId="77777777" w:rsidR="005D416B" w:rsidRPr="00563A6F" w:rsidRDefault="002B7D64" w:rsidP="00563A6F">
            <w:pPr>
              <w:spacing w:after="0" w:line="240" w:lineRule="auto"/>
            </w:pPr>
            <w:r w:rsidRPr="00563A6F">
              <w:t>WetWell_Level_MaxSpan</w:t>
            </w:r>
          </w:p>
        </w:tc>
        <w:tc>
          <w:tcPr>
            <w:tcW w:w="1414" w:type="dxa"/>
            <w:shd w:val="clear" w:color="auto" w:fill="auto"/>
          </w:tcPr>
          <w:p w14:paraId="05DEAD4E" w14:textId="77777777" w:rsidR="005D416B" w:rsidRPr="00563A6F" w:rsidRDefault="003E11C8" w:rsidP="00563A6F">
            <w:pPr>
              <w:spacing w:after="0" w:line="240" w:lineRule="auto"/>
            </w:pPr>
            <w:r w:rsidRPr="00563A6F">
              <w:t>Mandatory</w:t>
            </w:r>
          </w:p>
        </w:tc>
        <w:tc>
          <w:tcPr>
            <w:tcW w:w="3498" w:type="dxa"/>
            <w:shd w:val="clear" w:color="auto" w:fill="auto"/>
          </w:tcPr>
          <w:p w14:paraId="4AAB38D7" w14:textId="77777777" w:rsidR="005D416B" w:rsidRPr="00563A6F" w:rsidRDefault="003E11C8" w:rsidP="00563A6F">
            <w:pPr>
              <w:spacing w:after="0" w:line="240" w:lineRule="auto"/>
            </w:pPr>
            <w:del w:id="14" w:author="Steve Cauduro" w:date="2020-03-18T14:42:00Z">
              <w:r w:rsidRPr="00563A6F" w:rsidDel="00624700">
                <w:delText>N/Ap</w:delText>
              </w:r>
            </w:del>
            <w:ins w:id="15" w:author="Steve Cauduro" w:date="2020-03-18T14:42:00Z">
              <w:r w:rsidR="00624700" w:rsidRPr="00563A6F">
                <w:t>N/A</w:t>
              </w:r>
            </w:ins>
          </w:p>
        </w:tc>
        <w:tc>
          <w:tcPr>
            <w:tcW w:w="1705" w:type="dxa"/>
            <w:shd w:val="clear" w:color="auto" w:fill="auto"/>
          </w:tcPr>
          <w:p w14:paraId="25B07017" w14:textId="77777777" w:rsidR="005D416B" w:rsidRPr="00563A6F" w:rsidRDefault="003E11C8" w:rsidP="00563A6F">
            <w:pPr>
              <w:spacing w:after="0" w:line="240" w:lineRule="auto"/>
            </w:pPr>
            <w:r w:rsidRPr="00563A6F">
              <w:t>Wet Well level 20 mA value in metres</w:t>
            </w:r>
          </w:p>
        </w:tc>
        <w:tc>
          <w:tcPr>
            <w:tcW w:w="3152" w:type="dxa"/>
            <w:shd w:val="clear" w:color="auto" w:fill="auto"/>
          </w:tcPr>
          <w:p w14:paraId="7CC8EFFA" w14:textId="77777777" w:rsidR="005D416B" w:rsidRPr="00563A6F" w:rsidRDefault="00B57928" w:rsidP="00563A6F">
            <w:pPr>
              <w:spacing w:after="0" w:line="240" w:lineRule="auto"/>
            </w:pPr>
            <w:r w:rsidRPr="00563A6F">
              <w:t>Programmer to use value from the level transmitter that will be used in the flow rate calculation</w:t>
            </w:r>
          </w:p>
        </w:tc>
      </w:tr>
      <w:tr w:rsidR="005D416B" w:rsidRPr="00563A6F" w14:paraId="34AB73F4" w14:textId="77777777" w:rsidTr="00563A6F">
        <w:tc>
          <w:tcPr>
            <w:tcW w:w="2759" w:type="dxa"/>
            <w:shd w:val="clear" w:color="auto" w:fill="auto"/>
          </w:tcPr>
          <w:p w14:paraId="1E4C0E08" w14:textId="77777777" w:rsidR="005D416B" w:rsidRPr="00563A6F" w:rsidRDefault="002B7D64" w:rsidP="00563A6F">
            <w:pPr>
              <w:spacing w:after="0" w:line="240" w:lineRule="auto"/>
            </w:pPr>
            <w:r w:rsidRPr="00563A6F">
              <w:t>WetWell_Level_Offset</w:t>
            </w:r>
          </w:p>
        </w:tc>
        <w:tc>
          <w:tcPr>
            <w:tcW w:w="1414" w:type="dxa"/>
            <w:shd w:val="clear" w:color="auto" w:fill="auto"/>
          </w:tcPr>
          <w:p w14:paraId="66C30765" w14:textId="77777777" w:rsidR="005D416B" w:rsidRPr="00563A6F" w:rsidRDefault="003E11C8" w:rsidP="00563A6F">
            <w:pPr>
              <w:spacing w:after="0" w:line="240" w:lineRule="auto"/>
            </w:pPr>
            <w:r w:rsidRPr="00563A6F">
              <w:t>Mandatory</w:t>
            </w:r>
          </w:p>
        </w:tc>
        <w:tc>
          <w:tcPr>
            <w:tcW w:w="3498" w:type="dxa"/>
            <w:shd w:val="clear" w:color="auto" w:fill="auto"/>
          </w:tcPr>
          <w:p w14:paraId="62FF9A43" w14:textId="77777777" w:rsidR="005D416B" w:rsidRPr="00563A6F" w:rsidRDefault="003E11C8" w:rsidP="00563A6F">
            <w:pPr>
              <w:spacing w:after="0" w:line="240" w:lineRule="auto"/>
            </w:pPr>
            <w:del w:id="16" w:author="Steve Cauduro" w:date="2020-03-18T14:42:00Z">
              <w:r w:rsidRPr="00563A6F" w:rsidDel="00624700">
                <w:delText>N/Ap</w:delText>
              </w:r>
            </w:del>
            <w:ins w:id="17" w:author="Steve Cauduro" w:date="2020-03-18T14:42:00Z">
              <w:r w:rsidR="00624700" w:rsidRPr="00563A6F">
                <w:t>N/A</w:t>
              </w:r>
            </w:ins>
          </w:p>
        </w:tc>
        <w:tc>
          <w:tcPr>
            <w:tcW w:w="1705" w:type="dxa"/>
            <w:shd w:val="clear" w:color="auto" w:fill="auto"/>
          </w:tcPr>
          <w:p w14:paraId="02CDDDC0" w14:textId="77777777" w:rsidR="005D416B" w:rsidRPr="00563A6F" w:rsidRDefault="00B57928" w:rsidP="00563A6F">
            <w:pPr>
              <w:spacing w:after="0" w:line="240" w:lineRule="auto"/>
            </w:pPr>
            <w:r w:rsidRPr="00563A6F">
              <w:t>Offset of wet well level transmitter in metres</w:t>
            </w:r>
          </w:p>
        </w:tc>
        <w:tc>
          <w:tcPr>
            <w:tcW w:w="3152" w:type="dxa"/>
            <w:shd w:val="clear" w:color="auto" w:fill="auto"/>
          </w:tcPr>
          <w:p w14:paraId="2EC0C752" w14:textId="77777777" w:rsidR="005D416B" w:rsidRPr="00563A6F" w:rsidRDefault="000C585F" w:rsidP="00563A6F">
            <w:pPr>
              <w:spacing w:after="0" w:line="240" w:lineRule="auto"/>
            </w:pPr>
            <w:r w:rsidRPr="00563A6F">
              <w:t xml:space="preserve">This value should normally be the same as  WetWell_Level_MinSpan. </w:t>
            </w:r>
            <w:r w:rsidR="007D2E3C" w:rsidRPr="00563A6F">
              <w:t>Otherwise the valu</w:t>
            </w:r>
            <w:r w:rsidR="00F50629" w:rsidRPr="00563A6F">
              <w:t xml:space="preserve">e here should be set so that the level reading </w:t>
            </w:r>
            <w:r w:rsidR="00F50629" w:rsidRPr="00563A6F">
              <w:lastRenderedPageBreak/>
              <w:t>in metres is measured from the same baseline as the overflow invert height</w:t>
            </w:r>
          </w:p>
        </w:tc>
      </w:tr>
      <w:tr w:rsidR="005D416B" w:rsidRPr="00563A6F" w14:paraId="557C2D36" w14:textId="77777777" w:rsidTr="00563A6F">
        <w:tc>
          <w:tcPr>
            <w:tcW w:w="2759" w:type="dxa"/>
            <w:shd w:val="clear" w:color="auto" w:fill="auto"/>
          </w:tcPr>
          <w:p w14:paraId="308C15FB" w14:textId="77777777" w:rsidR="005D416B" w:rsidRPr="00563A6F" w:rsidRDefault="002B7D64" w:rsidP="00563A6F">
            <w:pPr>
              <w:spacing w:after="0" w:line="240" w:lineRule="auto"/>
            </w:pPr>
            <w:r w:rsidRPr="00563A6F">
              <w:lastRenderedPageBreak/>
              <w:t>Overflow_Invert_Height</w:t>
            </w:r>
          </w:p>
        </w:tc>
        <w:tc>
          <w:tcPr>
            <w:tcW w:w="1414" w:type="dxa"/>
            <w:shd w:val="clear" w:color="auto" w:fill="auto"/>
          </w:tcPr>
          <w:p w14:paraId="09341CD2" w14:textId="77777777" w:rsidR="005D416B" w:rsidRPr="00563A6F" w:rsidRDefault="003E11C8" w:rsidP="00563A6F">
            <w:pPr>
              <w:spacing w:after="0" w:line="240" w:lineRule="auto"/>
            </w:pPr>
            <w:r w:rsidRPr="00563A6F">
              <w:t>Mandatory</w:t>
            </w:r>
          </w:p>
        </w:tc>
        <w:tc>
          <w:tcPr>
            <w:tcW w:w="3498" w:type="dxa"/>
            <w:shd w:val="clear" w:color="auto" w:fill="auto"/>
          </w:tcPr>
          <w:p w14:paraId="2F426793" w14:textId="77777777" w:rsidR="005D416B" w:rsidRPr="00563A6F" w:rsidRDefault="003E11C8" w:rsidP="00563A6F">
            <w:pPr>
              <w:spacing w:after="0" w:line="240" w:lineRule="auto"/>
            </w:pPr>
            <w:del w:id="18" w:author="Steve Cauduro" w:date="2020-03-18T14:42:00Z">
              <w:r w:rsidRPr="00563A6F" w:rsidDel="00624700">
                <w:delText>N/Ap</w:delText>
              </w:r>
            </w:del>
            <w:ins w:id="19" w:author="Steve Cauduro" w:date="2020-03-18T14:42:00Z">
              <w:r w:rsidR="00624700" w:rsidRPr="00563A6F">
                <w:t>N/A</w:t>
              </w:r>
            </w:ins>
          </w:p>
        </w:tc>
        <w:tc>
          <w:tcPr>
            <w:tcW w:w="1705" w:type="dxa"/>
            <w:shd w:val="clear" w:color="auto" w:fill="auto"/>
          </w:tcPr>
          <w:p w14:paraId="218C5097" w14:textId="77777777" w:rsidR="005D416B" w:rsidRPr="00563A6F" w:rsidRDefault="00AC690F" w:rsidP="00563A6F">
            <w:pPr>
              <w:spacing w:after="0" w:line="240" w:lineRule="auto"/>
            </w:pPr>
            <w:r w:rsidRPr="00563A6F">
              <w:t>Height of the overflow pipe invert</w:t>
            </w:r>
          </w:p>
        </w:tc>
        <w:tc>
          <w:tcPr>
            <w:tcW w:w="3152" w:type="dxa"/>
            <w:shd w:val="clear" w:color="auto" w:fill="auto"/>
          </w:tcPr>
          <w:p w14:paraId="1EFC70B2" w14:textId="77777777" w:rsidR="005D416B" w:rsidRPr="00563A6F" w:rsidRDefault="003E11C8" w:rsidP="00563A6F">
            <w:pPr>
              <w:spacing w:after="0" w:line="240" w:lineRule="auto"/>
            </w:pPr>
            <w:r w:rsidRPr="00563A6F">
              <w:t>Programmer to hard code to elevation of overflow pipe invert</w:t>
            </w:r>
          </w:p>
        </w:tc>
      </w:tr>
      <w:tr w:rsidR="005D416B" w:rsidRPr="00563A6F" w14:paraId="7037F78F" w14:textId="77777777" w:rsidTr="00563A6F">
        <w:tc>
          <w:tcPr>
            <w:tcW w:w="2759" w:type="dxa"/>
            <w:shd w:val="clear" w:color="auto" w:fill="auto"/>
          </w:tcPr>
          <w:p w14:paraId="17DF5493" w14:textId="77777777" w:rsidR="005D416B" w:rsidRPr="00563A6F" w:rsidRDefault="002B7D64" w:rsidP="00563A6F">
            <w:pPr>
              <w:spacing w:after="0" w:line="240" w:lineRule="auto"/>
            </w:pPr>
            <w:r w:rsidRPr="00563A6F">
              <w:t>Overflow_Pipe_Radius</w:t>
            </w:r>
          </w:p>
        </w:tc>
        <w:tc>
          <w:tcPr>
            <w:tcW w:w="1414" w:type="dxa"/>
            <w:shd w:val="clear" w:color="auto" w:fill="auto"/>
          </w:tcPr>
          <w:p w14:paraId="6DBC4AB7" w14:textId="77777777" w:rsidR="005D416B" w:rsidRPr="00563A6F" w:rsidRDefault="003E11C8" w:rsidP="00563A6F">
            <w:pPr>
              <w:spacing w:after="0" w:line="240" w:lineRule="auto"/>
            </w:pPr>
            <w:r w:rsidRPr="00563A6F">
              <w:t>Mandatory</w:t>
            </w:r>
          </w:p>
        </w:tc>
        <w:tc>
          <w:tcPr>
            <w:tcW w:w="3498" w:type="dxa"/>
            <w:shd w:val="clear" w:color="auto" w:fill="auto"/>
          </w:tcPr>
          <w:p w14:paraId="6B8B3AF9" w14:textId="77777777" w:rsidR="005D416B" w:rsidRPr="00563A6F" w:rsidRDefault="00AC690F" w:rsidP="00563A6F">
            <w:pPr>
              <w:spacing w:after="0" w:line="240" w:lineRule="auto"/>
            </w:pPr>
            <w:del w:id="20" w:author="Steve Cauduro" w:date="2020-03-18T14:42:00Z">
              <w:r w:rsidRPr="00563A6F" w:rsidDel="00624700">
                <w:delText>N/Ap</w:delText>
              </w:r>
            </w:del>
            <w:ins w:id="21" w:author="Steve Cauduro" w:date="2020-03-18T14:42:00Z">
              <w:r w:rsidR="00624700" w:rsidRPr="00563A6F">
                <w:t>N/A</w:t>
              </w:r>
            </w:ins>
          </w:p>
        </w:tc>
        <w:tc>
          <w:tcPr>
            <w:tcW w:w="1705" w:type="dxa"/>
            <w:shd w:val="clear" w:color="auto" w:fill="auto"/>
          </w:tcPr>
          <w:p w14:paraId="57626342" w14:textId="77777777" w:rsidR="005D416B" w:rsidRPr="00563A6F" w:rsidRDefault="00AC690F" w:rsidP="00563A6F">
            <w:pPr>
              <w:spacing w:after="0" w:line="240" w:lineRule="auto"/>
            </w:pPr>
            <w:r w:rsidRPr="00563A6F">
              <w:t>Radius of the overflow pipe</w:t>
            </w:r>
          </w:p>
        </w:tc>
        <w:tc>
          <w:tcPr>
            <w:tcW w:w="3152" w:type="dxa"/>
            <w:shd w:val="clear" w:color="auto" w:fill="auto"/>
          </w:tcPr>
          <w:p w14:paraId="7486BE1B" w14:textId="77777777" w:rsidR="005D416B" w:rsidRPr="00563A6F" w:rsidRDefault="003E11C8" w:rsidP="00563A6F">
            <w:pPr>
              <w:spacing w:after="0" w:line="240" w:lineRule="auto"/>
            </w:pPr>
            <w:r w:rsidRPr="00563A6F">
              <w:t>Programmer to hard code to radius of overflow pipe</w:t>
            </w:r>
          </w:p>
        </w:tc>
      </w:tr>
      <w:tr w:rsidR="005D416B" w:rsidRPr="00563A6F" w14:paraId="4F4EA132" w14:textId="77777777" w:rsidTr="00563A6F">
        <w:tc>
          <w:tcPr>
            <w:tcW w:w="2759" w:type="dxa"/>
            <w:shd w:val="clear" w:color="auto" w:fill="auto"/>
          </w:tcPr>
          <w:p w14:paraId="2E211C91" w14:textId="77777777" w:rsidR="005D416B" w:rsidRPr="00563A6F" w:rsidRDefault="002B7D64" w:rsidP="00563A6F">
            <w:pPr>
              <w:spacing w:after="0" w:line="240" w:lineRule="auto"/>
            </w:pPr>
            <w:r w:rsidRPr="00563A6F">
              <w:t>n_Coefficient</w:t>
            </w:r>
          </w:p>
        </w:tc>
        <w:tc>
          <w:tcPr>
            <w:tcW w:w="1414" w:type="dxa"/>
            <w:shd w:val="clear" w:color="auto" w:fill="auto"/>
          </w:tcPr>
          <w:p w14:paraId="4751A4A4" w14:textId="77777777" w:rsidR="005D416B" w:rsidRPr="00563A6F" w:rsidRDefault="003E11C8" w:rsidP="00563A6F">
            <w:pPr>
              <w:spacing w:after="0" w:line="240" w:lineRule="auto"/>
            </w:pPr>
            <w:r w:rsidRPr="00563A6F">
              <w:t>Mandatory</w:t>
            </w:r>
          </w:p>
        </w:tc>
        <w:tc>
          <w:tcPr>
            <w:tcW w:w="3498" w:type="dxa"/>
            <w:shd w:val="clear" w:color="auto" w:fill="auto"/>
          </w:tcPr>
          <w:p w14:paraId="222609BD" w14:textId="77777777" w:rsidR="005D416B" w:rsidRPr="00563A6F" w:rsidRDefault="00AC690F" w:rsidP="00563A6F">
            <w:pPr>
              <w:spacing w:after="0" w:line="240" w:lineRule="auto"/>
            </w:pPr>
            <w:del w:id="22" w:author="Steve Cauduro" w:date="2020-03-18T14:42:00Z">
              <w:r w:rsidRPr="00563A6F" w:rsidDel="00624700">
                <w:delText>N/Ap</w:delText>
              </w:r>
            </w:del>
            <w:ins w:id="23" w:author="Steve Cauduro" w:date="2020-03-18T14:42:00Z">
              <w:r w:rsidR="00624700" w:rsidRPr="00563A6F">
                <w:t>N/A</w:t>
              </w:r>
            </w:ins>
          </w:p>
        </w:tc>
        <w:tc>
          <w:tcPr>
            <w:tcW w:w="1705" w:type="dxa"/>
            <w:shd w:val="clear" w:color="auto" w:fill="auto"/>
          </w:tcPr>
          <w:p w14:paraId="28504931" w14:textId="77777777" w:rsidR="005D416B" w:rsidRPr="00563A6F" w:rsidRDefault="00AC690F" w:rsidP="00563A6F">
            <w:pPr>
              <w:spacing w:after="0" w:line="240" w:lineRule="auto"/>
            </w:pPr>
            <w:r w:rsidRPr="00563A6F">
              <w:t>Roughness of the overflow pipe</w:t>
            </w:r>
          </w:p>
        </w:tc>
        <w:tc>
          <w:tcPr>
            <w:tcW w:w="3152" w:type="dxa"/>
            <w:shd w:val="clear" w:color="auto" w:fill="auto"/>
          </w:tcPr>
          <w:p w14:paraId="2B1492C0" w14:textId="77777777" w:rsidR="005D416B" w:rsidRPr="00563A6F" w:rsidRDefault="003E11C8" w:rsidP="00563A6F">
            <w:pPr>
              <w:spacing w:after="0" w:line="240" w:lineRule="auto"/>
            </w:pPr>
            <w:r w:rsidRPr="00563A6F">
              <w:t>Programmer to hard code value provided by Halton Region</w:t>
            </w:r>
          </w:p>
        </w:tc>
      </w:tr>
      <w:tr w:rsidR="005D416B" w:rsidRPr="00563A6F" w14:paraId="6AAB36B1" w14:textId="77777777" w:rsidTr="00563A6F">
        <w:tc>
          <w:tcPr>
            <w:tcW w:w="2759" w:type="dxa"/>
            <w:shd w:val="clear" w:color="auto" w:fill="auto"/>
          </w:tcPr>
          <w:p w14:paraId="168AE604" w14:textId="77777777" w:rsidR="005D416B" w:rsidRPr="00563A6F" w:rsidRDefault="002B7D64" w:rsidP="00563A6F">
            <w:pPr>
              <w:spacing w:after="0" w:line="240" w:lineRule="auto"/>
            </w:pPr>
            <w:r w:rsidRPr="00563A6F">
              <w:t>Bed_Slope</w:t>
            </w:r>
          </w:p>
        </w:tc>
        <w:tc>
          <w:tcPr>
            <w:tcW w:w="1414" w:type="dxa"/>
            <w:shd w:val="clear" w:color="auto" w:fill="auto"/>
          </w:tcPr>
          <w:p w14:paraId="69A6DBAD" w14:textId="77777777" w:rsidR="005D416B" w:rsidRPr="00563A6F" w:rsidRDefault="003E11C8" w:rsidP="00563A6F">
            <w:pPr>
              <w:spacing w:after="0" w:line="240" w:lineRule="auto"/>
            </w:pPr>
            <w:r w:rsidRPr="00563A6F">
              <w:t>Mandatory</w:t>
            </w:r>
          </w:p>
        </w:tc>
        <w:tc>
          <w:tcPr>
            <w:tcW w:w="3498" w:type="dxa"/>
            <w:shd w:val="clear" w:color="auto" w:fill="auto"/>
          </w:tcPr>
          <w:p w14:paraId="41466CD7" w14:textId="77777777" w:rsidR="005D416B" w:rsidRPr="00563A6F" w:rsidRDefault="00AC690F" w:rsidP="00563A6F">
            <w:pPr>
              <w:spacing w:after="0" w:line="240" w:lineRule="auto"/>
              <w:rPr>
                <w:i/>
              </w:rPr>
            </w:pPr>
            <w:del w:id="24" w:author="Steve Cauduro" w:date="2020-03-18T14:42:00Z">
              <w:r w:rsidRPr="00563A6F" w:rsidDel="00624700">
                <w:delText>N/Ap</w:delText>
              </w:r>
            </w:del>
            <w:ins w:id="25" w:author="Steve Cauduro" w:date="2020-03-18T14:42:00Z">
              <w:r w:rsidR="00624700" w:rsidRPr="00563A6F">
                <w:t>N/A</w:t>
              </w:r>
            </w:ins>
          </w:p>
        </w:tc>
        <w:tc>
          <w:tcPr>
            <w:tcW w:w="1705" w:type="dxa"/>
            <w:shd w:val="clear" w:color="auto" w:fill="auto"/>
          </w:tcPr>
          <w:p w14:paraId="45CA4AA6" w14:textId="77777777" w:rsidR="005D416B" w:rsidRPr="00563A6F" w:rsidRDefault="00AC690F" w:rsidP="00563A6F">
            <w:pPr>
              <w:spacing w:after="0" w:line="240" w:lineRule="auto"/>
            </w:pPr>
            <w:r w:rsidRPr="00563A6F">
              <w:t>Slope of the overflow pipe</w:t>
            </w:r>
          </w:p>
        </w:tc>
        <w:tc>
          <w:tcPr>
            <w:tcW w:w="3152" w:type="dxa"/>
            <w:shd w:val="clear" w:color="auto" w:fill="auto"/>
          </w:tcPr>
          <w:p w14:paraId="7C9E9446" w14:textId="77777777" w:rsidR="005D416B" w:rsidRPr="00563A6F" w:rsidRDefault="003E11C8" w:rsidP="00563A6F">
            <w:pPr>
              <w:spacing w:after="0" w:line="240" w:lineRule="auto"/>
            </w:pPr>
            <w:r w:rsidRPr="00563A6F">
              <w:t>Programmer to hard code value provided by Halton Region</w:t>
            </w:r>
          </w:p>
        </w:tc>
      </w:tr>
      <w:tr w:rsidR="005D416B" w:rsidRPr="00563A6F" w14:paraId="03A07D2B" w14:textId="77777777" w:rsidTr="00563A6F">
        <w:tc>
          <w:tcPr>
            <w:tcW w:w="2759" w:type="dxa"/>
            <w:shd w:val="clear" w:color="auto" w:fill="auto"/>
          </w:tcPr>
          <w:p w14:paraId="455E087B" w14:textId="77777777" w:rsidR="005D416B" w:rsidRPr="00563A6F" w:rsidRDefault="002B7D64" w:rsidP="00563A6F">
            <w:pPr>
              <w:spacing w:after="0" w:line="240" w:lineRule="auto"/>
            </w:pPr>
            <w:r w:rsidRPr="00563A6F">
              <w:t>Overflow_Rate</w:t>
            </w:r>
          </w:p>
        </w:tc>
        <w:tc>
          <w:tcPr>
            <w:tcW w:w="1414" w:type="dxa"/>
            <w:shd w:val="clear" w:color="auto" w:fill="auto"/>
          </w:tcPr>
          <w:p w14:paraId="43782AE7" w14:textId="77777777" w:rsidR="005D416B" w:rsidRPr="00563A6F" w:rsidRDefault="003E11C8" w:rsidP="00563A6F">
            <w:pPr>
              <w:spacing w:after="0" w:line="240" w:lineRule="auto"/>
            </w:pPr>
            <w:r w:rsidRPr="00563A6F">
              <w:t>Mandatory</w:t>
            </w:r>
          </w:p>
        </w:tc>
        <w:tc>
          <w:tcPr>
            <w:tcW w:w="3498" w:type="dxa"/>
            <w:shd w:val="clear" w:color="auto" w:fill="auto"/>
          </w:tcPr>
          <w:p w14:paraId="7412C00C" w14:textId="77777777" w:rsidR="005D416B" w:rsidRPr="00563A6F" w:rsidRDefault="003E11C8" w:rsidP="00563A6F">
            <w:pPr>
              <w:spacing w:after="0" w:line="240" w:lineRule="auto"/>
            </w:pPr>
            <w:r w:rsidRPr="00563A6F">
              <w:t>BXXOVF1FI1.ADDON.Raw</w:t>
            </w:r>
          </w:p>
        </w:tc>
        <w:tc>
          <w:tcPr>
            <w:tcW w:w="1705" w:type="dxa"/>
            <w:shd w:val="clear" w:color="auto" w:fill="auto"/>
          </w:tcPr>
          <w:p w14:paraId="0E5E8E4A" w14:textId="77777777" w:rsidR="005D416B" w:rsidRPr="00563A6F" w:rsidRDefault="003E11C8" w:rsidP="00563A6F">
            <w:pPr>
              <w:spacing w:after="0" w:line="240" w:lineRule="auto"/>
            </w:pPr>
            <w:r w:rsidRPr="00563A6F">
              <w:t>Overflow Flow Rate in m</w:t>
            </w:r>
            <w:r w:rsidRPr="00563A6F">
              <w:rPr>
                <w:vertAlign w:val="superscript"/>
              </w:rPr>
              <w:t>3</w:t>
            </w:r>
            <w:r w:rsidRPr="00563A6F">
              <w:t>/s</w:t>
            </w:r>
          </w:p>
        </w:tc>
        <w:tc>
          <w:tcPr>
            <w:tcW w:w="3152" w:type="dxa"/>
            <w:shd w:val="clear" w:color="auto" w:fill="auto"/>
          </w:tcPr>
          <w:p w14:paraId="5C855F29" w14:textId="77777777" w:rsidR="005D416B" w:rsidRPr="00563A6F" w:rsidRDefault="003E11C8" w:rsidP="00563A6F">
            <w:pPr>
              <w:spacing w:after="0" w:line="240" w:lineRule="auto"/>
            </w:pPr>
            <w:r w:rsidRPr="00563A6F">
              <w:t>It is recommended to feed this into an analog AOI for alarm evaluation.  See Programming Examples.</w:t>
            </w:r>
          </w:p>
        </w:tc>
      </w:tr>
    </w:tbl>
    <w:p w14:paraId="3EEE82DC" w14:textId="77777777" w:rsidR="005D416B" w:rsidRDefault="005D416B"/>
    <w:p w14:paraId="5F1EFA27" w14:textId="77777777" w:rsidR="001A1CB5" w:rsidRDefault="001A1CB5">
      <w:r>
        <w:t>The parameters for the overflow report AOI are listed below.</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9"/>
        <w:gridCol w:w="1414"/>
        <w:gridCol w:w="3498"/>
        <w:gridCol w:w="1705"/>
        <w:gridCol w:w="3152"/>
      </w:tblGrid>
      <w:tr w:rsidR="00AC690F" w:rsidRPr="00563A6F" w14:paraId="33AC39FE" w14:textId="77777777" w:rsidTr="00563A6F">
        <w:trPr>
          <w:tblHeader/>
        </w:trPr>
        <w:tc>
          <w:tcPr>
            <w:tcW w:w="2759" w:type="dxa"/>
            <w:shd w:val="clear" w:color="auto" w:fill="auto"/>
          </w:tcPr>
          <w:p w14:paraId="426F87E7" w14:textId="77777777" w:rsidR="00AC690F" w:rsidRPr="00563A6F" w:rsidRDefault="00AC690F" w:rsidP="00563A6F">
            <w:pPr>
              <w:spacing w:after="0" w:line="240" w:lineRule="auto"/>
              <w:rPr>
                <w:b/>
              </w:rPr>
            </w:pPr>
            <w:r w:rsidRPr="00563A6F">
              <w:rPr>
                <w:b/>
              </w:rPr>
              <w:t>AOI Parameter</w:t>
            </w:r>
          </w:p>
        </w:tc>
        <w:tc>
          <w:tcPr>
            <w:tcW w:w="1414" w:type="dxa"/>
            <w:shd w:val="clear" w:color="auto" w:fill="auto"/>
          </w:tcPr>
          <w:p w14:paraId="4BBD8BAC" w14:textId="77777777" w:rsidR="00AC690F" w:rsidRPr="00563A6F" w:rsidRDefault="00AC690F" w:rsidP="00563A6F">
            <w:pPr>
              <w:spacing w:after="0" w:line="240" w:lineRule="auto"/>
              <w:rPr>
                <w:b/>
              </w:rPr>
            </w:pPr>
            <w:r w:rsidRPr="00563A6F">
              <w:rPr>
                <w:b/>
              </w:rPr>
              <w:t>Requirement</w:t>
            </w:r>
          </w:p>
        </w:tc>
        <w:tc>
          <w:tcPr>
            <w:tcW w:w="3498" w:type="dxa"/>
            <w:shd w:val="clear" w:color="auto" w:fill="auto"/>
          </w:tcPr>
          <w:p w14:paraId="41A42EC2" w14:textId="77777777" w:rsidR="00AC690F" w:rsidRPr="00563A6F" w:rsidRDefault="00AC690F" w:rsidP="00563A6F">
            <w:pPr>
              <w:spacing w:after="0" w:line="240" w:lineRule="auto"/>
              <w:rPr>
                <w:b/>
              </w:rPr>
            </w:pPr>
            <w:r w:rsidRPr="00563A6F">
              <w:rPr>
                <w:b/>
              </w:rPr>
              <w:t>Default Value</w:t>
            </w:r>
          </w:p>
        </w:tc>
        <w:tc>
          <w:tcPr>
            <w:tcW w:w="1705" w:type="dxa"/>
            <w:shd w:val="clear" w:color="auto" w:fill="auto"/>
          </w:tcPr>
          <w:p w14:paraId="52A2AA2F" w14:textId="77777777" w:rsidR="00AC690F" w:rsidRPr="00563A6F" w:rsidRDefault="00AC690F" w:rsidP="00563A6F">
            <w:pPr>
              <w:spacing w:after="0" w:line="240" w:lineRule="auto"/>
              <w:rPr>
                <w:b/>
              </w:rPr>
            </w:pPr>
            <w:r w:rsidRPr="00563A6F">
              <w:rPr>
                <w:b/>
              </w:rPr>
              <w:t>Description</w:t>
            </w:r>
          </w:p>
        </w:tc>
        <w:tc>
          <w:tcPr>
            <w:tcW w:w="3152" w:type="dxa"/>
            <w:shd w:val="clear" w:color="auto" w:fill="auto"/>
          </w:tcPr>
          <w:p w14:paraId="4567A185" w14:textId="77777777" w:rsidR="00AC690F" w:rsidRPr="00563A6F" w:rsidRDefault="00AC690F" w:rsidP="00563A6F">
            <w:pPr>
              <w:spacing w:after="0" w:line="240" w:lineRule="auto"/>
              <w:rPr>
                <w:b/>
              </w:rPr>
            </w:pPr>
            <w:r w:rsidRPr="00563A6F">
              <w:rPr>
                <w:b/>
              </w:rPr>
              <w:t>Implementation Guideline</w:t>
            </w:r>
          </w:p>
        </w:tc>
      </w:tr>
      <w:tr w:rsidR="00AC690F" w:rsidRPr="00563A6F" w14:paraId="5A8A7223" w14:textId="77777777" w:rsidTr="00563A6F">
        <w:tc>
          <w:tcPr>
            <w:tcW w:w="2759" w:type="dxa"/>
            <w:shd w:val="clear" w:color="auto" w:fill="auto"/>
          </w:tcPr>
          <w:p w14:paraId="71399478" w14:textId="77777777" w:rsidR="00AC690F" w:rsidRPr="00563A6F" w:rsidRDefault="00EC6361" w:rsidP="00563A6F">
            <w:pPr>
              <w:spacing w:after="0" w:line="240" w:lineRule="auto"/>
            </w:pPr>
            <w:r w:rsidRPr="00563A6F">
              <w:t>Overflow_Report_</w:t>
            </w:r>
            <w:r w:rsidR="00D36744" w:rsidRPr="00563A6F">
              <w:t>v</w:t>
            </w:r>
            <w:r w:rsidRPr="00563A6F">
              <w:t>1</w:t>
            </w:r>
          </w:p>
        </w:tc>
        <w:tc>
          <w:tcPr>
            <w:tcW w:w="1414" w:type="dxa"/>
            <w:shd w:val="clear" w:color="auto" w:fill="auto"/>
          </w:tcPr>
          <w:p w14:paraId="4901BF92" w14:textId="77777777" w:rsidR="00AC690F" w:rsidRPr="00563A6F" w:rsidRDefault="00EC6361" w:rsidP="00563A6F">
            <w:pPr>
              <w:spacing w:after="0" w:line="240" w:lineRule="auto"/>
            </w:pPr>
            <w:r w:rsidRPr="00563A6F">
              <w:t>Mandatory</w:t>
            </w:r>
          </w:p>
        </w:tc>
        <w:tc>
          <w:tcPr>
            <w:tcW w:w="3498" w:type="dxa"/>
            <w:shd w:val="clear" w:color="auto" w:fill="auto"/>
          </w:tcPr>
          <w:p w14:paraId="631F272B" w14:textId="77777777" w:rsidR="00AC690F" w:rsidRPr="00563A6F" w:rsidRDefault="00EC6361" w:rsidP="00563A6F">
            <w:pPr>
              <w:spacing w:after="0" w:line="240" w:lineRule="auto"/>
            </w:pPr>
            <w:r w:rsidRPr="00563A6F">
              <w:rPr>
                <w:i/>
              </w:rPr>
              <w:t>Tagname</w:t>
            </w:r>
            <w:r w:rsidRPr="00563A6F">
              <w:t>.REPORT</w:t>
            </w:r>
          </w:p>
        </w:tc>
        <w:tc>
          <w:tcPr>
            <w:tcW w:w="1705" w:type="dxa"/>
            <w:shd w:val="clear" w:color="auto" w:fill="auto"/>
          </w:tcPr>
          <w:p w14:paraId="3D2E8260" w14:textId="77777777" w:rsidR="00AC690F" w:rsidRPr="00563A6F" w:rsidRDefault="00EC6361" w:rsidP="00563A6F">
            <w:pPr>
              <w:spacing w:after="0" w:line="240" w:lineRule="auto"/>
            </w:pPr>
            <w:r w:rsidRPr="00563A6F">
              <w:t>Overflow Report AOI</w:t>
            </w:r>
          </w:p>
        </w:tc>
        <w:tc>
          <w:tcPr>
            <w:tcW w:w="3152" w:type="dxa"/>
            <w:shd w:val="clear" w:color="auto" w:fill="auto"/>
          </w:tcPr>
          <w:p w14:paraId="3C4C69FA" w14:textId="77777777" w:rsidR="00AC690F" w:rsidRPr="00563A6F" w:rsidRDefault="00EC6361" w:rsidP="00563A6F">
            <w:pPr>
              <w:spacing w:after="0" w:line="240" w:lineRule="auto"/>
            </w:pPr>
            <w:del w:id="26" w:author="Steve Cauduro" w:date="2020-03-18T14:42:00Z">
              <w:r w:rsidRPr="00563A6F" w:rsidDel="00624700">
                <w:delText>N</w:delText>
              </w:r>
              <w:r w:rsidR="00CA68D3" w:rsidRPr="00563A6F" w:rsidDel="00624700">
                <w:delText>/</w:delText>
              </w:r>
              <w:r w:rsidRPr="00563A6F" w:rsidDel="00624700">
                <w:delText>Ap</w:delText>
              </w:r>
            </w:del>
            <w:ins w:id="27" w:author="Steve Cauduro" w:date="2020-03-18T14:42:00Z">
              <w:r w:rsidR="00624700" w:rsidRPr="00563A6F">
                <w:t>N/A</w:t>
              </w:r>
            </w:ins>
          </w:p>
        </w:tc>
      </w:tr>
      <w:tr w:rsidR="00AC690F" w:rsidRPr="00563A6F" w14:paraId="2535F862" w14:textId="77777777" w:rsidTr="00563A6F">
        <w:tc>
          <w:tcPr>
            <w:tcW w:w="2759" w:type="dxa"/>
            <w:shd w:val="clear" w:color="auto" w:fill="auto"/>
          </w:tcPr>
          <w:p w14:paraId="0C498C26" w14:textId="77777777" w:rsidR="00AC690F" w:rsidRPr="00563A6F" w:rsidRDefault="00EC6361" w:rsidP="00563A6F">
            <w:pPr>
              <w:spacing w:after="0" w:line="240" w:lineRule="auto"/>
            </w:pPr>
            <w:r w:rsidRPr="00563A6F">
              <w:t>Overflow_Rate</w:t>
            </w:r>
          </w:p>
        </w:tc>
        <w:tc>
          <w:tcPr>
            <w:tcW w:w="1414" w:type="dxa"/>
            <w:shd w:val="clear" w:color="auto" w:fill="auto"/>
          </w:tcPr>
          <w:p w14:paraId="7C9242B3" w14:textId="77777777" w:rsidR="00AC690F" w:rsidRPr="00563A6F" w:rsidRDefault="00EC6361" w:rsidP="00563A6F">
            <w:pPr>
              <w:spacing w:after="0" w:line="240" w:lineRule="auto"/>
            </w:pPr>
            <w:r w:rsidRPr="00563A6F">
              <w:t>Mandatory</w:t>
            </w:r>
          </w:p>
        </w:tc>
        <w:tc>
          <w:tcPr>
            <w:tcW w:w="3498" w:type="dxa"/>
            <w:shd w:val="clear" w:color="auto" w:fill="auto"/>
          </w:tcPr>
          <w:p w14:paraId="1215D660" w14:textId="77777777" w:rsidR="00AC690F" w:rsidRPr="00563A6F" w:rsidRDefault="00CA68D3" w:rsidP="00563A6F">
            <w:pPr>
              <w:spacing w:after="0" w:line="240" w:lineRule="auto"/>
            </w:pPr>
            <w:r w:rsidRPr="00563A6F">
              <w:t>Associate with appropriate overflow flow rate</w:t>
            </w:r>
          </w:p>
        </w:tc>
        <w:tc>
          <w:tcPr>
            <w:tcW w:w="1705" w:type="dxa"/>
            <w:shd w:val="clear" w:color="auto" w:fill="auto"/>
          </w:tcPr>
          <w:p w14:paraId="6ACDD266" w14:textId="77777777" w:rsidR="00AC690F" w:rsidRPr="00563A6F" w:rsidRDefault="003D1064" w:rsidP="00563A6F">
            <w:pPr>
              <w:spacing w:after="0" w:line="240" w:lineRule="auto"/>
            </w:pPr>
            <w:r w:rsidRPr="00563A6F">
              <w:t>Overflow Flow Rate</w:t>
            </w:r>
          </w:p>
        </w:tc>
        <w:tc>
          <w:tcPr>
            <w:tcW w:w="3152" w:type="dxa"/>
            <w:shd w:val="clear" w:color="auto" w:fill="auto"/>
          </w:tcPr>
          <w:p w14:paraId="750D95BA" w14:textId="77777777" w:rsidR="00AC690F" w:rsidRPr="00563A6F" w:rsidRDefault="00CA68D3" w:rsidP="00563A6F">
            <w:pPr>
              <w:spacing w:after="0" w:line="240" w:lineRule="auto"/>
            </w:pPr>
            <w:del w:id="28" w:author="Steve Cauduro" w:date="2020-03-18T14:42:00Z">
              <w:r w:rsidRPr="00563A6F" w:rsidDel="00624700">
                <w:delText>N/Ap</w:delText>
              </w:r>
            </w:del>
            <w:ins w:id="29" w:author="Steve Cauduro" w:date="2020-03-18T14:42:00Z">
              <w:r w:rsidR="00624700" w:rsidRPr="00563A6F">
                <w:t>N/A</w:t>
              </w:r>
            </w:ins>
          </w:p>
        </w:tc>
      </w:tr>
      <w:tr w:rsidR="00CA68D3" w:rsidRPr="00563A6F" w14:paraId="4CEA2D30" w14:textId="77777777" w:rsidTr="00563A6F">
        <w:tc>
          <w:tcPr>
            <w:tcW w:w="2759" w:type="dxa"/>
            <w:shd w:val="clear" w:color="auto" w:fill="auto"/>
          </w:tcPr>
          <w:p w14:paraId="22868C2A" w14:textId="77777777" w:rsidR="00CA68D3" w:rsidRPr="00563A6F" w:rsidRDefault="00CA68D3" w:rsidP="00563A6F">
            <w:pPr>
              <w:spacing w:after="0" w:line="240" w:lineRule="auto"/>
            </w:pPr>
            <w:r w:rsidRPr="00563A6F">
              <w:t>Division_Factor</w:t>
            </w:r>
          </w:p>
        </w:tc>
        <w:tc>
          <w:tcPr>
            <w:tcW w:w="1414" w:type="dxa"/>
            <w:shd w:val="clear" w:color="auto" w:fill="auto"/>
          </w:tcPr>
          <w:p w14:paraId="1EBBE274" w14:textId="77777777" w:rsidR="00CA68D3" w:rsidRPr="00563A6F" w:rsidRDefault="00CA68D3" w:rsidP="00563A6F">
            <w:pPr>
              <w:spacing w:after="0" w:line="240" w:lineRule="auto"/>
            </w:pPr>
            <w:r w:rsidRPr="00563A6F">
              <w:t>Optional</w:t>
            </w:r>
          </w:p>
        </w:tc>
        <w:tc>
          <w:tcPr>
            <w:tcW w:w="3498" w:type="dxa"/>
            <w:shd w:val="clear" w:color="auto" w:fill="auto"/>
          </w:tcPr>
          <w:p w14:paraId="28EB42A6" w14:textId="77777777" w:rsidR="00CA68D3" w:rsidRPr="00563A6F" w:rsidRDefault="00CA68D3" w:rsidP="00563A6F">
            <w:pPr>
              <w:spacing w:after="0" w:line="240" w:lineRule="auto"/>
            </w:pPr>
            <w:r w:rsidRPr="00563A6F">
              <w:t>1000</w:t>
            </w:r>
          </w:p>
        </w:tc>
        <w:tc>
          <w:tcPr>
            <w:tcW w:w="1705" w:type="dxa"/>
            <w:shd w:val="clear" w:color="auto" w:fill="auto"/>
          </w:tcPr>
          <w:p w14:paraId="6468B138" w14:textId="77777777" w:rsidR="00CA68D3" w:rsidRPr="00563A6F" w:rsidRDefault="00CA68D3" w:rsidP="00563A6F">
            <w:pPr>
              <w:spacing w:after="0" w:line="240" w:lineRule="auto"/>
            </w:pPr>
            <w:r w:rsidRPr="00563A6F">
              <w:t>Overflow Totalizer Division Factor</w:t>
            </w:r>
          </w:p>
        </w:tc>
        <w:tc>
          <w:tcPr>
            <w:tcW w:w="3152" w:type="dxa"/>
            <w:shd w:val="clear" w:color="auto" w:fill="auto"/>
          </w:tcPr>
          <w:p w14:paraId="1F63A629" w14:textId="77777777" w:rsidR="00CA68D3" w:rsidRPr="00563A6F" w:rsidRDefault="00CA68D3" w:rsidP="00563A6F">
            <w:pPr>
              <w:spacing w:after="0" w:line="240" w:lineRule="auto"/>
            </w:pPr>
            <w:r w:rsidRPr="00563A6F">
              <w:t>Set to an appropriate factor to yield a totalized volume in m</w:t>
            </w:r>
            <w:r w:rsidRPr="00563A6F">
              <w:rPr>
                <w:vertAlign w:val="superscript"/>
              </w:rPr>
              <w:t>3</w:t>
            </w:r>
            <w:r w:rsidRPr="00563A6F">
              <w:t>.  Assumption is overflow rate is in L/s</w:t>
            </w:r>
          </w:p>
        </w:tc>
      </w:tr>
      <w:tr w:rsidR="00AC690F" w:rsidRPr="00563A6F" w14:paraId="51994594" w14:textId="77777777" w:rsidTr="00563A6F">
        <w:tc>
          <w:tcPr>
            <w:tcW w:w="2759" w:type="dxa"/>
            <w:shd w:val="clear" w:color="auto" w:fill="auto"/>
          </w:tcPr>
          <w:p w14:paraId="4ED4706A" w14:textId="77777777" w:rsidR="00AC690F" w:rsidRPr="00563A6F" w:rsidRDefault="00EC6361" w:rsidP="00563A6F">
            <w:pPr>
              <w:spacing w:after="0" w:line="240" w:lineRule="auto"/>
            </w:pPr>
            <w:r w:rsidRPr="00563A6F">
              <w:t>Overflow_Rate_On_Scan</w:t>
            </w:r>
          </w:p>
        </w:tc>
        <w:tc>
          <w:tcPr>
            <w:tcW w:w="1414" w:type="dxa"/>
            <w:shd w:val="clear" w:color="auto" w:fill="auto"/>
          </w:tcPr>
          <w:p w14:paraId="46E97484" w14:textId="77777777" w:rsidR="00AC690F" w:rsidRPr="00563A6F" w:rsidRDefault="00EC6361" w:rsidP="00563A6F">
            <w:pPr>
              <w:spacing w:after="0" w:line="240" w:lineRule="auto"/>
            </w:pPr>
            <w:r w:rsidRPr="00563A6F">
              <w:t>Mandatory</w:t>
            </w:r>
          </w:p>
        </w:tc>
        <w:tc>
          <w:tcPr>
            <w:tcW w:w="3498" w:type="dxa"/>
            <w:shd w:val="clear" w:color="auto" w:fill="auto"/>
          </w:tcPr>
          <w:p w14:paraId="0527B5E9" w14:textId="77777777" w:rsidR="00AC690F" w:rsidRPr="00563A6F" w:rsidRDefault="00797C81" w:rsidP="00563A6F">
            <w:pPr>
              <w:spacing w:after="0" w:line="240" w:lineRule="auto"/>
            </w:pPr>
            <w:r w:rsidRPr="00563A6F">
              <w:t>Associate</w:t>
            </w:r>
            <w:r w:rsidR="00CA68D3" w:rsidRPr="00563A6F">
              <w:t xml:space="preserve"> with an appropriate on scan tag for overflow flow rate</w:t>
            </w:r>
          </w:p>
        </w:tc>
        <w:tc>
          <w:tcPr>
            <w:tcW w:w="1705" w:type="dxa"/>
            <w:shd w:val="clear" w:color="auto" w:fill="auto"/>
          </w:tcPr>
          <w:p w14:paraId="5F7A69D5" w14:textId="77777777" w:rsidR="00AC690F" w:rsidRPr="00563A6F" w:rsidRDefault="003D1064" w:rsidP="00563A6F">
            <w:pPr>
              <w:spacing w:after="0" w:line="240" w:lineRule="auto"/>
            </w:pPr>
            <w:r w:rsidRPr="00563A6F">
              <w:t>Overflow Flow Rate Device On Scan</w:t>
            </w:r>
          </w:p>
        </w:tc>
        <w:tc>
          <w:tcPr>
            <w:tcW w:w="3152" w:type="dxa"/>
            <w:shd w:val="clear" w:color="auto" w:fill="auto"/>
          </w:tcPr>
          <w:p w14:paraId="763B0770" w14:textId="77777777" w:rsidR="00AC690F" w:rsidRPr="00563A6F" w:rsidRDefault="003D1064" w:rsidP="00563A6F">
            <w:pPr>
              <w:spacing w:after="0" w:line="240" w:lineRule="auto"/>
            </w:pPr>
            <w:r w:rsidRPr="00563A6F">
              <w:t xml:space="preserve">If Overflow_Rate is associated with an Analog AOI, then map the DI_SC tag here.  Otherwise </w:t>
            </w:r>
            <w:r w:rsidRPr="00563A6F">
              <w:lastRenderedPageBreak/>
              <w:t>hard code to 1 or use the DI_SC tag from the wet well level transmitter if the flow rate is derived from the Virtual_Overflow AOI</w:t>
            </w:r>
          </w:p>
        </w:tc>
      </w:tr>
      <w:tr w:rsidR="00AC690F" w:rsidRPr="00563A6F" w14:paraId="0EFD641D" w14:textId="77777777" w:rsidTr="00563A6F">
        <w:tc>
          <w:tcPr>
            <w:tcW w:w="2759" w:type="dxa"/>
            <w:shd w:val="clear" w:color="auto" w:fill="auto"/>
          </w:tcPr>
          <w:p w14:paraId="000F1C35" w14:textId="77777777" w:rsidR="00AC690F" w:rsidRPr="00563A6F" w:rsidRDefault="00EC6361" w:rsidP="00563A6F">
            <w:pPr>
              <w:spacing w:after="0" w:line="240" w:lineRule="auto"/>
            </w:pPr>
            <w:r w:rsidRPr="00563A6F">
              <w:lastRenderedPageBreak/>
              <w:t>Event_Start_SP</w:t>
            </w:r>
          </w:p>
        </w:tc>
        <w:tc>
          <w:tcPr>
            <w:tcW w:w="1414" w:type="dxa"/>
            <w:shd w:val="clear" w:color="auto" w:fill="auto"/>
          </w:tcPr>
          <w:p w14:paraId="5EB9BDC5" w14:textId="77777777" w:rsidR="00AC690F" w:rsidRPr="00563A6F" w:rsidRDefault="00EC6361" w:rsidP="00563A6F">
            <w:pPr>
              <w:spacing w:after="0" w:line="240" w:lineRule="auto"/>
            </w:pPr>
            <w:r w:rsidRPr="00563A6F">
              <w:t>Mandatory</w:t>
            </w:r>
          </w:p>
        </w:tc>
        <w:tc>
          <w:tcPr>
            <w:tcW w:w="3498" w:type="dxa"/>
            <w:shd w:val="clear" w:color="auto" w:fill="auto"/>
          </w:tcPr>
          <w:p w14:paraId="16B22854" w14:textId="77777777" w:rsidR="00AC690F" w:rsidRPr="00563A6F" w:rsidRDefault="00EC6361" w:rsidP="00563A6F">
            <w:pPr>
              <w:spacing w:after="0" w:line="240" w:lineRule="auto"/>
            </w:pPr>
            <w:r w:rsidRPr="00563A6F">
              <w:rPr>
                <w:i/>
              </w:rPr>
              <w:t>Tagname</w:t>
            </w:r>
            <w:r w:rsidRPr="00563A6F">
              <w:t>.AO_TS</w:t>
            </w:r>
          </w:p>
        </w:tc>
        <w:tc>
          <w:tcPr>
            <w:tcW w:w="1705" w:type="dxa"/>
            <w:shd w:val="clear" w:color="auto" w:fill="auto"/>
          </w:tcPr>
          <w:p w14:paraId="4BC1E5FF" w14:textId="77777777" w:rsidR="00AC690F" w:rsidRPr="00563A6F" w:rsidRDefault="003D1064" w:rsidP="00563A6F">
            <w:pPr>
              <w:spacing w:after="0" w:line="240" w:lineRule="auto"/>
            </w:pPr>
            <w:r w:rsidRPr="00563A6F">
              <w:t>Flow rate above which overflow event starts</w:t>
            </w:r>
          </w:p>
        </w:tc>
        <w:tc>
          <w:tcPr>
            <w:tcW w:w="3152" w:type="dxa"/>
            <w:shd w:val="clear" w:color="auto" w:fill="auto"/>
          </w:tcPr>
          <w:p w14:paraId="68A14C6A" w14:textId="77777777" w:rsidR="00AC690F" w:rsidRPr="00563A6F" w:rsidRDefault="003D1064" w:rsidP="00563A6F">
            <w:pPr>
              <w:spacing w:after="0" w:line="240" w:lineRule="auto"/>
            </w:pPr>
            <w:del w:id="30" w:author="Steve Cauduro" w:date="2020-03-18T14:42:00Z">
              <w:r w:rsidRPr="00563A6F" w:rsidDel="00624700">
                <w:delText>N/Ap</w:delText>
              </w:r>
            </w:del>
            <w:ins w:id="31" w:author="Steve Cauduro" w:date="2020-03-18T14:42:00Z">
              <w:r w:rsidR="00624700" w:rsidRPr="00563A6F">
                <w:t>N/A</w:t>
              </w:r>
            </w:ins>
          </w:p>
        </w:tc>
      </w:tr>
      <w:tr w:rsidR="00AC690F" w:rsidRPr="00563A6F" w14:paraId="36963B14" w14:textId="77777777" w:rsidTr="00563A6F">
        <w:tc>
          <w:tcPr>
            <w:tcW w:w="2759" w:type="dxa"/>
            <w:shd w:val="clear" w:color="auto" w:fill="auto"/>
          </w:tcPr>
          <w:p w14:paraId="29F66BB4" w14:textId="77777777" w:rsidR="00AC690F" w:rsidRPr="00563A6F" w:rsidRDefault="00EC6361" w:rsidP="00563A6F">
            <w:pPr>
              <w:spacing w:after="0" w:line="240" w:lineRule="auto"/>
            </w:pPr>
            <w:r w:rsidRPr="00563A6F">
              <w:t>Event_End_SP</w:t>
            </w:r>
          </w:p>
        </w:tc>
        <w:tc>
          <w:tcPr>
            <w:tcW w:w="1414" w:type="dxa"/>
            <w:shd w:val="clear" w:color="auto" w:fill="auto"/>
          </w:tcPr>
          <w:p w14:paraId="6D8E9096" w14:textId="77777777" w:rsidR="00AC690F" w:rsidRPr="00563A6F" w:rsidRDefault="00EC6361" w:rsidP="00563A6F">
            <w:pPr>
              <w:spacing w:after="0" w:line="240" w:lineRule="auto"/>
            </w:pPr>
            <w:r w:rsidRPr="00563A6F">
              <w:t>Mandatory</w:t>
            </w:r>
          </w:p>
        </w:tc>
        <w:tc>
          <w:tcPr>
            <w:tcW w:w="3498" w:type="dxa"/>
            <w:shd w:val="clear" w:color="auto" w:fill="auto"/>
          </w:tcPr>
          <w:p w14:paraId="114DAD2D" w14:textId="77777777" w:rsidR="00AC690F" w:rsidRPr="00563A6F" w:rsidRDefault="00EC6361" w:rsidP="00563A6F">
            <w:pPr>
              <w:spacing w:after="0" w:line="240" w:lineRule="auto"/>
            </w:pPr>
            <w:r w:rsidRPr="00563A6F">
              <w:rPr>
                <w:i/>
              </w:rPr>
              <w:t>Tagname</w:t>
            </w:r>
            <w:r w:rsidRPr="00563A6F">
              <w:t>.AO_PS</w:t>
            </w:r>
          </w:p>
        </w:tc>
        <w:tc>
          <w:tcPr>
            <w:tcW w:w="1705" w:type="dxa"/>
            <w:shd w:val="clear" w:color="auto" w:fill="auto"/>
          </w:tcPr>
          <w:p w14:paraId="6BF9535D" w14:textId="77777777" w:rsidR="00AC690F" w:rsidRPr="00563A6F" w:rsidRDefault="003D1064" w:rsidP="00563A6F">
            <w:pPr>
              <w:spacing w:after="0" w:line="240" w:lineRule="auto"/>
            </w:pPr>
            <w:r w:rsidRPr="00563A6F">
              <w:t>Flow rate below which overflow event ends</w:t>
            </w:r>
          </w:p>
        </w:tc>
        <w:tc>
          <w:tcPr>
            <w:tcW w:w="3152" w:type="dxa"/>
            <w:shd w:val="clear" w:color="auto" w:fill="auto"/>
          </w:tcPr>
          <w:p w14:paraId="57000394" w14:textId="77777777" w:rsidR="00AC690F" w:rsidRPr="00563A6F" w:rsidRDefault="003D1064" w:rsidP="00563A6F">
            <w:pPr>
              <w:spacing w:after="0" w:line="240" w:lineRule="auto"/>
            </w:pPr>
            <w:del w:id="32" w:author="Steve Cauduro" w:date="2020-03-18T14:42:00Z">
              <w:r w:rsidRPr="00563A6F" w:rsidDel="00624700">
                <w:delText>N/Ap</w:delText>
              </w:r>
            </w:del>
            <w:ins w:id="33" w:author="Steve Cauduro" w:date="2020-03-18T14:42:00Z">
              <w:r w:rsidR="00624700" w:rsidRPr="00563A6F">
                <w:t>N/A</w:t>
              </w:r>
            </w:ins>
          </w:p>
        </w:tc>
      </w:tr>
      <w:tr w:rsidR="00AC690F" w:rsidRPr="00563A6F" w14:paraId="16AE3014" w14:textId="77777777" w:rsidTr="00563A6F">
        <w:tc>
          <w:tcPr>
            <w:tcW w:w="2759" w:type="dxa"/>
            <w:shd w:val="clear" w:color="auto" w:fill="auto"/>
          </w:tcPr>
          <w:p w14:paraId="3C6540D6" w14:textId="77777777" w:rsidR="00AC690F" w:rsidRPr="00563A6F" w:rsidRDefault="00EC6361" w:rsidP="00563A6F">
            <w:pPr>
              <w:spacing w:after="0" w:line="240" w:lineRule="auto"/>
            </w:pPr>
            <w:r w:rsidRPr="00563A6F">
              <w:t>Overflow_Alarm</w:t>
            </w:r>
          </w:p>
        </w:tc>
        <w:tc>
          <w:tcPr>
            <w:tcW w:w="1414" w:type="dxa"/>
            <w:shd w:val="clear" w:color="auto" w:fill="auto"/>
          </w:tcPr>
          <w:p w14:paraId="13753207" w14:textId="77777777" w:rsidR="00AC690F" w:rsidRPr="00563A6F" w:rsidRDefault="00EC6361" w:rsidP="00563A6F">
            <w:pPr>
              <w:spacing w:after="0" w:line="240" w:lineRule="auto"/>
            </w:pPr>
            <w:r w:rsidRPr="00563A6F">
              <w:t>Mandatory</w:t>
            </w:r>
          </w:p>
        </w:tc>
        <w:tc>
          <w:tcPr>
            <w:tcW w:w="3498" w:type="dxa"/>
            <w:shd w:val="clear" w:color="auto" w:fill="auto"/>
          </w:tcPr>
          <w:p w14:paraId="120CF9AF" w14:textId="77777777" w:rsidR="00AC690F" w:rsidRPr="00563A6F" w:rsidRDefault="00EC6361" w:rsidP="00563A6F">
            <w:pPr>
              <w:spacing w:after="0" w:line="240" w:lineRule="auto"/>
            </w:pPr>
            <w:r w:rsidRPr="00563A6F">
              <w:rPr>
                <w:i/>
              </w:rPr>
              <w:t>Tagname</w:t>
            </w:r>
            <w:r w:rsidRPr="00563A6F">
              <w:t>.DA_SS</w:t>
            </w:r>
          </w:p>
        </w:tc>
        <w:tc>
          <w:tcPr>
            <w:tcW w:w="1705" w:type="dxa"/>
            <w:shd w:val="clear" w:color="auto" w:fill="auto"/>
          </w:tcPr>
          <w:p w14:paraId="16D35876" w14:textId="77777777" w:rsidR="00AC690F" w:rsidRPr="00563A6F" w:rsidRDefault="003D1064" w:rsidP="00563A6F">
            <w:pPr>
              <w:spacing w:after="0" w:line="240" w:lineRule="auto"/>
            </w:pPr>
            <w:r w:rsidRPr="00563A6F">
              <w:t>Overflow Event in Progress</w:t>
            </w:r>
          </w:p>
        </w:tc>
        <w:tc>
          <w:tcPr>
            <w:tcW w:w="3152" w:type="dxa"/>
            <w:shd w:val="clear" w:color="auto" w:fill="auto"/>
          </w:tcPr>
          <w:p w14:paraId="44F56EF3" w14:textId="77777777" w:rsidR="00AC690F" w:rsidRPr="00563A6F" w:rsidRDefault="003D1064" w:rsidP="00563A6F">
            <w:pPr>
              <w:spacing w:after="0" w:line="240" w:lineRule="auto"/>
            </w:pPr>
            <w:del w:id="34" w:author="Steve Cauduro" w:date="2020-03-18T14:42:00Z">
              <w:r w:rsidRPr="00563A6F" w:rsidDel="00624700">
                <w:delText>N/Ap</w:delText>
              </w:r>
            </w:del>
            <w:ins w:id="35" w:author="Steve Cauduro" w:date="2020-03-18T14:42:00Z">
              <w:r w:rsidR="00624700" w:rsidRPr="00563A6F">
                <w:t>N/A</w:t>
              </w:r>
            </w:ins>
          </w:p>
        </w:tc>
      </w:tr>
      <w:tr w:rsidR="00AC690F" w:rsidRPr="00563A6F" w14:paraId="7B583420" w14:textId="77777777" w:rsidTr="00563A6F">
        <w:tc>
          <w:tcPr>
            <w:tcW w:w="2759" w:type="dxa"/>
            <w:shd w:val="clear" w:color="auto" w:fill="auto"/>
          </w:tcPr>
          <w:p w14:paraId="337733E7" w14:textId="77777777" w:rsidR="00AC690F" w:rsidRPr="00563A6F" w:rsidRDefault="00EC6361" w:rsidP="00563A6F">
            <w:pPr>
              <w:spacing w:after="0" w:line="240" w:lineRule="auto"/>
            </w:pPr>
            <w:r w:rsidRPr="00563A6F">
              <w:t>Overflow_Event</w:t>
            </w:r>
          </w:p>
        </w:tc>
        <w:tc>
          <w:tcPr>
            <w:tcW w:w="1414" w:type="dxa"/>
            <w:shd w:val="clear" w:color="auto" w:fill="auto"/>
          </w:tcPr>
          <w:p w14:paraId="7F0EE713" w14:textId="77777777" w:rsidR="00AC690F" w:rsidRPr="00563A6F" w:rsidRDefault="00EC6361" w:rsidP="00563A6F">
            <w:pPr>
              <w:spacing w:after="0" w:line="240" w:lineRule="auto"/>
            </w:pPr>
            <w:r w:rsidRPr="00563A6F">
              <w:t>Mandatory</w:t>
            </w:r>
          </w:p>
        </w:tc>
        <w:tc>
          <w:tcPr>
            <w:tcW w:w="3498" w:type="dxa"/>
            <w:shd w:val="clear" w:color="auto" w:fill="auto"/>
          </w:tcPr>
          <w:p w14:paraId="79C3D303" w14:textId="77777777" w:rsidR="00AC690F" w:rsidRPr="00563A6F" w:rsidRDefault="00EC6361" w:rsidP="00563A6F">
            <w:pPr>
              <w:spacing w:after="0" w:line="240" w:lineRule="auto"/>
            </w:pPr>
            <w:r w:rsidRPr="00563A6F">
              <w:rPr>
                <w:i/>
              </w:rPr>
              <w:t>Tagname</w:t>
            </w:r>
            <w:r w:rsidRPr="00563A6F">
              <w:t>.DI_SS</w:t>
            </w:r>
          </w:p>
        </w:tc>
        <w:tc>
          <w:tcPr>
            <w:tcW w:w="1705" w:type="dxa"/>
            <w:shd w:val="clear" w:color="auto" w:fill="auto"/>
          </w:tcPr>
          <w:p w14:paraId="688317E4" w14:textId="77777777" w:rsidR="00AC690F" w:rsidRPr="00563A6F" w:rsidRDefault="003D1064" w:rsidP="00563A6F">
            <w:pPr>
              <w:spacing w:after="0" w:line="240" w:lineRule="auto"/>
            </w:pPr>
            <w:r w:rsidRPr="00563A6F">
              <w:t>An Overflow Report is Available due to an Overflow Event</w:t>
            </w:r>
          </w:p>
        </w:tc>
        <w:tc>
          <w:tcPr>
            <w:tcW w:w="3152" w:type="dxa"/>
            <w:shd w:val="clear" w:color="auto" w:fill="auto"/>
          </w:tcPr>
          <w:p w14:paraId="08388523" w14:textId="77777777" w:rsidR="00AC690F" w:rsidRPr="00563A6F" w:rsidRDefault="003D1064" w:rsidP="00563A6F">
            <w:pPr>
              <w:spacing w:after="0" w:line="240" w:lineRule="auto"/>
            </w:pPr>
            <w:del w:id="36" w:author="Steve Cauduro" w:date="2020-03-18T14:42:00Z">
              <w:r w:rsidRPr="00563A6F" w:rsidDel="00624700">
                <w:delText>N/Ap</w:delText>
              </w:r>
            </w:del>
            <w:ins w:id="37" w:author="Steve Cauduro" w:date="2020-03-18T14:42:00Z">
              <w:r w:rsidR="00624700" w:rsidRPr="00563A6F">
                <w:t>N/A</w:t>
              </w:r>
            </w:ins>
          </w:p>
        </w:tc>
      </w:tr>
      <w:tr w:rsidR="003D1064" w:rsidRPr="00563A6F" w14:paraId="04455CCB" w14:textId="77777777" w:rsidTr="00563A6F">
        <w:tc>
          <w:tcPr>
            <w:tcW w:w="2759" w:type="dxa"/>
            <w:shd w:val="clear" w:color="auto" w:fill="auto"/>
          </w:tcPr>
          <w:p w14:paraId="01D4BA79" w14:textId="77777777" w:rsidR="003D1064" w:rsidRPr="00563A6F" w:rsidRDefault="003D1064" w:rsidP="00563A6F">
            <w:pPr>
              <w:spacing w:after="0" w:line="240" w:lineRule="auto"/>
            </w:pPr>
            <w:r w:rsidRPr="00563A6F">
              <w:t>Overflow_Start_Date</w:t>
            </w:r>
          </w:p>
        </w:tc>
        <w:tc>
          <w:tcPr>
            <w:tcW w:w="1414" w:type="dxa"/>
            <w:shd w:val="clear" w:color="auto" w:fill="auto"/>
          </w:tcPr>
          <w:p w14:paraId="59025766" w14:textId="77777777" w:rsidR="003D1064" w:rsidRPr="00563A6F" w:rsidRDefault="003D1064" w:rsidP="00563A6F">
            <w:pPr>
              <w:spacing w:after="0" w:line="240" w:lineRule="auto"/>
            </w:pPr>
            <w:r w:rsidRPr="00563A6F">
              <w:t>Mandatory</w:t>
            </w:r>
          </w:p>
        </w:tc>
        <w:tc>
          <w:tcPr>
            <w:tcW w:w="3498" w:type="dxa"/>
            <w:shd w:val="clear" w:color="auto" w:fill="auto"/>
          </w:tcPr>
          <w:p w14:paraId="49DFBAAD" w14:textId="77777777" w:rsidR="003D1064" w:rsidRPr="00563A6F" w:rsidRDefault="003D1064" w:rsidP="00563A6F">
            <w:pPr>
              <w:spacing w:after="0" w:line="240" w:lineRule="auto"/>
            </w:pPr>
            <w:r w:rsidRPr="00563A6F">
              <w:rPr>
                <w:i/>
              </w:rPr>
              <w:t>Tagname</w:t>
            </w:r>
            <w:r w:rsidRPr="00563A6F">
              <w:t>.ST</w:t>
            </w:r>
          </w:p>
        </w:tc>
        <w:tc>
          <w:tcPr>
            <w:tcW w:w="1705" w:type="dxa"/>
            <w:shd w:val="clear" w:color="auto" w:fill="auto"/>
          </w:tcPr>
          <w:p w14:paraId="2709486E" w14:textId="77777777" w:rsidR="003D1064" w:rsidRPr="00563A6F" w:rsidRDefault="003D1064" w:rsidP="00563A6F">
            <w:pPr>
              <w:spacing w:after="0" w:line="240" w:lineRule="auto"/>
            </w:pPr>
            <w:r w:rsidRPr="00563A6F">
              <w:t>Start Of First Overflow Event</w:t>
            </w:r>
          </w:p>
        </w:tc>
        <w:tc>
          <w:tcPr>
            <w:tcW w:w="3152" w:type="dxa"/>
            <w:shd w:val="clear" w:color="auto" w:fill="auto"/>
          </w:tcPr>
          <w:p w14:paraId="2A2C65AD" w14:textId="77777777" w:rsidR="003D1064" w:rsidRPr="00563A6F" w:rsidRDefault="003D1064" w:rsidP="00563A6F">
            <w:pPr>
              <w:spacing w:after="0" w:line="240" w:lineRule="auto"/>
            </w:pPr>
            <w:del w:id="38" w:author="Steve Cauduro" w:date="2020-03-18T14:42:00Z">
              <w:r w:rsidRPr="00563A6F" w:rsidDel="00624700">
                <w:delText>N/Ap</w:delText>
              </w:r>
            </w:del>
            <w:ins w:id="39" w:author="Steve Cauduro" w:date="2020-03-18T14:42:00Z">
              <w:r w:rsidR="00624700" w:rsidRPr="00563A6F">
                <w:t>N/A</w:t>
              </w:r>
            </w:ins>
          </w:p>
        </w:tc>
      </w:tr>
      <w:tr w:rsidR="003D1064" w:rsidRPr="00563A6F" w14:paraId="62CFA121" w14:textId="77777777" w:rsidTr="00563A6F">
        <w:tc>
          <w:tcPr>
            <w:tcW w:w="2759" w:type="dxa"/>
            <w:shd w:val="clear" w:color="auto" w:fill="auto"/>
          </w:tcPr>
          <w:p w14:paraId="74057B09" w14:textId="77777777" w:rsidR="003D1064" w:rsidRPr="00563A6F" w:rsidRDefault="003D1064" w:rsidP="00563A6F">
            <w:pPr>
              <w:spacing w:after="0" w:line="240" w:lineRule="auto"/>
            </w:pPr>
            <w:r w:rsidRPr="00563A6F">
              <w:t>Overflow_End_Date</w:t>
            </w:r>
          </w:p>
        </w:tc>
        <w:tc>
          <w:tcPr>
            <w:tcW w:w="1414" w:type="dxa"/>
            <w:shd w:val="clear" w:color="auto" w:fill="auto"/>
          </w:tcPr>
          <w:p w14:paraId="114DF751" w14:textId="77777777" w:rsidR="003D1064" w:rsidRPr="00563A6F" w:rsidRDefault="003D1064" w:rsidP="00563A6F">
            <w:pPr>
              <w:spacing w:after="0" w:line="240" w:lineRule="auto"/>
            </w:pPr>
            <w:r w:rsidRPr="00563A6F">
              <w:t>Mandatory</w:t>
            </w:r>
          </w:p>
        </w:tc>
        <w:tc>
          <w:tcPr>
            <w:tcW w:w="3498" w:type="dxa"/>
            <w:shd w:val="clear" w:color="auto" w:fill="auto"/>
          </w:tcPr>
          <w:p w14:paraId="77159964" w14:textId="77777777" w:rsidR="003D1064" w:rsidRPr="00563A6F" w:rsidRDefault="003D1064" w:rsidP="00563A6F">
            <w:pPr>
              <w:spacing w:after="0" w:line="240" w:lineRule="auto"/>
            </w:pPr>
            <w:r w:rsidRPr="00563A6F">
              <w:rPr>
                <w:i/>
              </w:rPr>
              <w:t>Tagname</w:t>
            </w:r>
            <w:r w:rsidRPr="00563A6F">
              <w:t>.SP</w:t>
            </w:r>
          </w:p>
        </w:tc>
        <w:tc>
          <w:tcPr>
            <w:tcW w:w="1705" w:type="dxa"/>
            <w:shd w:val="clear" w:color="auto" w:fill="auto"/>
          </w:tcPr>
          <w:p w14:paraId="12AA8FA9" w14:textId="77777777" w:rsidR="003D1064" w:rsidRPr="00563A6F" w:rsidRDefault="003D1064" w:rsidP="00563A6F">
            <w:pPr>
              <w:spacing w:after="0" w:line="240" w:lineRule="auto"/>
            </w:pPr>
            <w:r w:rsidRPr="00563A6F">
              <w:t>End of Most Recent Overflow Event</w:t>
            </w:r>
          </w:p>
        </w:tc>
        <w:tc>
          <w:tcPr>
            <w:tcW w:w="3152" w:type="dxa"/>
            <w:shd w:val="clear" w:color="auto" w:fill="auto"/>
          </w:tcPr>
          <w:p w14:paraId="34560376" w14:textId="77777777" w:rsidR="003D1064" w:rsidRPr="00563A6F" w:rsidRDefault="003D1064" w:rsidP="00563A6F">
            <w:pPr>
              <w:spacing w:after="0" w:line="240" w:lineRule="auto"/>
            </w:pPr>
            <w:del w:id="40" w:author="Steve Cauduro" w:date="2020-03-18T14:42:00Z">
              <w:r w:rsidRPr="00563A6F" w:rsidDel="00624700">
                <w:delText>N/Ap</w:delText>
              </w:r>
            </w:del>
            <w:ins w:id="41" w:author="Steve Cauduro" w:date="2020-03-18T14:42:00Z">
              <w:r w:rsidR="00624700" w:rsidRPr="00563A6F">
                <w:t>N/A</w:t>
              </w:r>
            </w:ins>
          </w:p>
        </w:tc>
      </w:tr>
      <w:tr w:rsidR="003D1064" w:rsidRPr="00563A6F" w14:paraId="5B6FF3DB" w14:textId="77777777" w:rsidTr="00563A6F">
        <w:tc>
          <w:tcPr>
            <w:tcW w:w="2759" w:type="dxa"/>
            <w:shd w:val="clear" w:color="auto" w:fill="auto"/>
          </w:tcPr>
          <w:p w14:paraId="526551F8" w14:textId="77777777" w:rsidR="003D1064" w:rsidRPr="00563A6F" w:rsidRDefault="003D1064" w:rsidP="00563A6F">
            <w:pPr>
              <w:spacing w:after="0" w:line="240" w:lineRule="auto"/>
            </w:pPr>
            <w:r w:rsidRPr="00563A6F">
              <w:t>Total_Overflow_Events</w:t>
            </w:r>
          </w:p>
        </w:tc>
        <w:tc>
          <w:tcPr>
            <w:tcW w:w="1414" w:type="dxa"/>
            <w:shd w:val="clear" w:color="auto" w:fill="auto"/>
          </w:tcPr>
          <w:p w14:paraId="14066EEA" w14:textId="77777777" w:rsidR="003D1064" w:rsidRPr="00563A6F" w:rsidRDefault="003D1064" w:rsidP="00563A6F">
            <w:pPr>
              <w:spacing w:after="0" w:line="240" w:lineRule="auto"/>
            </w:pPr>
            <w:r w:rsidRPr="00563A6F">
              <w:t>Mandatory</w:t>
            </w:r>
          </w:p>
        </w:tc>
        <w:tc>
          <w:tcPr>
            <w:tcW w:w="3498" w:type="dxa"/>
            <w:shd w:val="clear" w:color="auto" w:fill="auto"/>
          </w:tcPr>
          <w:p w14:paraId="55D9B5FD" w14:textId="77777777" w:rsidR="003D1064" w:rsidRPr="00563A6F" w:rsidRDefault="003D1064" w:rsidP="00563A6F">
            <w:pPr>
              <w:spacing w:after="0" w:line="240" w:lineRule="auto"/>
              <w:rPr>
                <w:i/>
              </w:rPr>
            </w:pPr>
            <w:r w:rsidRPr="00563A6F">
              <w:rPr>
                <w:i/>
              </w:rPr>
              <w:t>Tagname</w:t>
            </w:r>
            <w:r w:rsidRPr="00563A6F">
              <w:t>.AI_BE</w:t>
            </w:r>
          </w:p>
        </w:tc>
        <w:tc>
          <w:tcPr>
            <w:tcW w:w="1705" w:type="dxa"/>
            <w:shd w:val="clear" w:color="auto" w:fill="auto"/>
          </w:tcPr>
          <w:p w14:paraId="1C27807B" w14:textId="77777777" w:rsidR="003D1064" w:rsidRPr="00563A6F" w:rsidRDefault="003D1064" w:rsidP="00563A6F">
            <w:pPr>
              <w:spacing w:after="0" w:line="240" w:lineRule="auto"/>
            </w:pPr>
            <w:r w:rsidRPr="00563A6F">
              <w:t>Total Number of Overflow Events in Current Report</w:t>
            </w:r>
          </w:p>
        </w:tc>
        <w:tc>
          <w:tcPr>
            <w:tcW w:w="3152" w:type="dxa"/>
            <w:shd w:val="clear" w:color="auto" w:fill="auto"/>
          </w:tcPr>
          <w:p w14:paraId="3278B2CB" w14:textId="77777777" w:rsidR="003D1064" w:rsidRPr="00563A6F" w:rsidRDefault="003D1064" w:rsidP="00563A6F">
            <w:pPr>
              <w:spacing w:after="0" w:line="240" w:lineRule="auto"/>
            </w:pPr>
            <w:del w:id="42" w:author="Steve Cauduro" w:date="2020-03-18T14:42:00Z">
              <w:r w:rsidRPr="00563A6F" w:rsidDel="00624700">
                <w:delText>N/Ap</w:delText>
              </w:r>
            </w:del>
            <w:ins w:id="43" w:author="Steve Cauduro" w:date="2020-03-18T14:42:00Z">
              <w:r w:rsidR="00624700" w:rsidRPr="00563A6F">
                <w:t>N/A</w:t>
              </w:r>
            </w:ins>
          </w:p>
        </w:tc>
      </w:tr>
      <w:tr w:rsidR="003D1064" w:rsidRPr="00563A6F" w14:paraId="7D488350" w14:textId="77777777" w:rsidTr="00563A6F">
        <w:tc>
          <w:tcPr>
            <w:tcW w:w="2759" w:type="dxa"/>
            <w:shd w:val="clear" w:color="auto" w:fill="auto"/>
          </w:tcPr>
          <w:p w14:paraId="70EAF7CA" w14:textId="77777777" w:rsidR="003D1064" w:rsidRPr="00563A6F" w:rsidRDefault="003D1064" w:rsidP="00563A6F">
            <w:pPr>
              <w:spacing w:after="0" w:line="240" w:lineRule="auto"/>
            </w:pPr>
            <w:r w:rsidRPr="00563A6F">
              <w:t>Total_Overflow_Duration</w:t>
            </w:r>
          </w:p>
        </w:tc>
        <w:tc>
          <w:tcPr>
            <w:tcW w:w="1414" w:type="dxa"/>
            <w:shd w:val="clear" w:color="auto" w:fill="auto"/>
          </w:tcPr>
          <w:p w14:paraId="0130FB6B" w14:textId="77777777" w:rsidR="003D1064" w:rsidRPr="00563A6F" w:rsidRDefault="003D1064" w:rsidP="00563A6F">
            <w:pPr>
              <w:spacing w:after="0" w:line="240" w:lineRule="auto"/>
            </w:pPr>
            <w:r w:rsidRPr="00563A6F">
              <w:t>Mandatory</w:t>
            </w:r>
          </w:p>
        </w:tc>
        <w:tc>
          <w:tcPr>
            <w:tcW w:w="3498" w:type="dxa"/>
            <w:shd w:val="clear" w:color="auto" w:fill="auto"/>
          </w:tcPr>
          <w:p w14:paraId="4F29F53D" w14:textId="77777777" w:rsidR="003D1064" w:rsidRPr="00563A6F" w:rsidRDefault="003D1064" w:rsidP="00563A6F">
            <w:pPr>
              <w:spacing w:after="0" w:line="240" w:lineRule="auto"/>
            </w:pPr>
            <w:r w:rsidRPr="00563A6F">
              <w:rPr>
                <w:i/>
              </w:rPr>
              <w:t>Tagname</w:t>
            </w:r>
            <w:r w:rsidRPr="00563A6F">
              <w:t>.AI_TM</w:t>
            </w:r>
          </w:p>
        </w:tc>
        <w:tc>
          <w:tcPr>
            <w:tcW w:w="1705" w:type="dxa"/>
            <w:shd w:val="clear" w:color="auto" w:fill="auto"/>
          </w:tcPr>
          <w:p w14:paraId="17B1F5F0" w14:textId="77777777" w:rsidR="003D1064" w:rsidRPr="00563A6F" w:rsidRDefault="003D1064" w:rsidP="00563A6F">
            <w:pPr>
              <w:spacing w:after="0" w:line="240" w:lineRule="auto"/>
            </w:pPr>
            <w:r w:rsidRPr="00563A6F">
              <w:t>Total Duration of Overflow between Start and End Timestamps</w:t>
            </w:r>
          </w:p>
        </w:tc>
        <w:tc>
          <w:tcPr>
            <w:tcW w:w="3152" w:type="dxa"/>
            <w:shd w:val="clear" w:color="auto" w:fill="auto"/>
          </w:tcPr>
          <w:p w14:paraId="2134AFC9" w14:textId="77777777" w:rsidR="003D1064" w:rsidRPr="00563A6F" w:rsidRDefault="003D1064" w:rsidP="00563A6F">
            <w:pPr>
              <w:spacing w:after="0" w:line="240" w:lineRule="auto"/>
            </w:pPr>
            <w:del w:id="44" w:author="Steve Cauduro" w:date="2020-03-18T14:42:00Z">
              <w:r w:rsidRPr="00563A6F" w:rsidDel="00624700">
                <w:delText>N/Ap</w:delText>
              </w:r>
            </w:del>
            <w:ins w:id="45" w:author="Steve Cauduro" w:date="2020-03-18T14:42:00Z">
              <w:r w:rsidR="00624700" w:rsidRPr="00563A6F">
                <w:t>N/A</w:t>
              </w:r>
            </w:ins>
          </w:p>
        </w:tc>
      </w:tr>
      <w:tr w:rsidR="003D1064" w:rsidRPr="00563A6F" w14:paraId="0399DF20" w14:textId="77777777" w:rsidTr="00563A6F">
        <w:tc>
          <w:tcPr>
            <w:tcW w:w="2759" w:type="dxa"/>
            <w:shd w:val="clear" w:color="auto" w:fill="auto"/>
          </w:tcPr>
          <w:p w14:paraId="61E29756" w14:textId="77777777" w:rsidR="003D1064" w:rsidRPr="00563A6F" w:rsidRDefault="003D1064" w:rsidP="00563A6F">
            <w:pPr>
              <w:spacing w:after="0" w:line="240" w:lineRule="auto"/>
            </w:pPr>
            <w:r w:rsidRPr="00563A6F">
              <w:t>Overflow_Total</w:t>
            </w:r>
          </w:p>
        </w:tc>
        <w:tc>
          <w:tcPr>
            <w:tcW w:w="1414" w:type="dxa"/>
            <w:shd w:val="clear" w:color="auto" w:fill="auto"/>
          </w:tcPr>
          <w:p w14:paraId="4CD4A112" w14:textId="77777777" w:rsidR="003D1064" w:rsidRPr="00563A6F" w:rsidRDefault="003D1064" w:rsidP="00563A6F">
            <w:pPr>
              <w:spacing w:after="0" w:line="240" w:lineRule="auto"/>
            </w:pPr>
            <w:r w:rsidRPr="00563A6F">
              <w:t>Mandatory</w:t>
            </w:r>
          </w:p>
        </w:tc>
        <w:tc>
          <w:tcPr>
            <w:tcW w:w="3498" w:type="dxa"/>
            <w:shd w:val="clear" w:color="auto" w:fill="auto"/>
          </w:tcPr>
          <w:p w14:paraId="14341FC9" w14:textId="77777777" w:rsidR="003D1064" w:rsidRPr="00563A6F" w:rsidRDefault="003D1064" w:rsidP="00563A6F">
            <w:pPr>
              <w:spacing w:after="0" w:line="240" w:lineRule="auto"/>
            </w:pPr>
            <w:r w:rsidRPr="00563A6F">
              <w:rPr>
                <w:i/>
              </w:rPr>
              <w:t>Tagname</w:t>
            </w:r>
            <w:r w:rsidRPr="00563A6F">
              <w:t>.AI_CV</w:t>
            </w:r>
          </w:p>
        </w:tc>
        <w:tc>
          <w:tcPr>
            <w:tcW w:w="1705" w:type="dxa"/>
            <w:shd w:val="clear" w:color="auto" w:fill="auto"/>
          </w:tcPr>
          <w:p w14:paraId="2EB4193E" w14:textId="77777777" w:rsidR="003D1064" w:rsidRPr="00563A6F" w:rsidRDefault="003D1064" w:rsidP="00563A6F">
            <w:pPr>
              <w:spacing w:after="0" w:line="240" w:lineRule="auto"/>
              <w:rPr>
                <w:vertAlign w:val="superscript"/>
              </w:rPr>
            </w:pPr>
            <w:r w:rsidRPr="00563A6F">
              <w:t xml:space="preserve">Total Overflow </w:t>
            </w:r>
            <w:r w:rsidRPr="00563A6F">
              <w:lastRenderedPageBreak/>
              <w:t>in m</w:t>
            </w:r>
            <w:r w:rsidRPr="00563A6F">
              <w:rPr>
                <w:vertAlign w:val="superscript"/>
              </w:rPr>
              <w:t>3</w:t>
            </w:r>
          </w:p>
        </w:tc>
        <w:tc>
          <w:tcPr>
            <w:tcW w:w="3152" w:type="dxa"/>
            <w:shd w:val="clear" w:color="auto" w:fill="auto"/>
          </w:tcPr>
          <w:p w14:paraId="4E393457" w14:textId="77777777" w:rsidR="003D1064" w:rsidRPr="00563A6F" w:rsidRDefault="003D1064" w:rsidP="00563A6F">
            <w:pPr>
              <w:spacing w:after="0" w:line="240" w:lineRule="auto"/>
            </w:pPr>
            <w:del w:id="46" w:author="Steve Cauduro" w:date="2020-03-18T14:42:00Z">
              <w:r w:rsidRPr="00563A6F" w:rsidDel="00624700">
                <w:lastRenderedPageBreak/>
                <w:delText>N/Ap</w:delText>
              </w:r>
            </w:del>
            <w:ins w:id="47" w:author="Steve Cauduro" w:date="2020-03-18T14:42:00Z">
              <w:r w:rsidR="00624700" w:rsidRPr="00563A6F">
                <w:t>N/A</w:t>
              </w:r>
            </w:ins>
          </w:p>
        </w:tc>
      </w:tr>
      <w:tr w:rsidR="003D1064" w:rsidRPr="00563A6F" w14:paraId="5BBB5356" w14:textId="77777777" w:rsidTr="00563A6F">
        <w:tc>
          <w:tcPr>
            <w:tcW w:w="2759" w:type="dxa"/>
            <w:shd w:val="clear" w:color="auto" w:fill="auto"/>
          </w:tcPr>
          <w:p w14:paraId="41118938" w14:textId="77777777" w:rsidR="003D1064" w:rsidRPr="00563A6F" w:rsidRDefault="003D1064" w:rsidP="00563A6F">
            <w:pPr>
              <w:spacing w:after="0" w:line="240" w:lineRule="auto"/>
            </w:pPr>
            <w:r w:rsidRPr="00563A6F">
              <w:t>Report_Reset</w:t>
            </w:r>
          </w:p>
        </w:tc>
        <w:tc>
          <w:tcPr>
            <w:tcW w:w="1414" w:type="dxa"/>
            <w:shd w:val="clear" w:color="auto" w:fill="auto"/>
          </w:tcPr>
          <w:p w14:paraId="58CA04D4" w14:textId="77777777" w:rsidR="003D1064" w:rsidRPr="00563A6F" w:rsidRDefault="003D1064" w:rsidP="00563A6F">
            <w:pPr>
              <w:spacing w:after="0" w:line="240" w:lineRule="auto"/>
            </w:pPr>
            <w:r w:rsidRPr="00563A6F">
              <w:t>Mandatory</w:t>
            </w:r>
          </w:p>
        </w:tc>
        <w:tc>
          <w:tcPr>
            <w:tcW w:w="3498" w:type="dxa"/>
            <w:shd w:val="clear" w:color="auto" w:fill="auto"/>
          </w:tcPr>
          <w:p w14:paraId="592830E6" w14:textId="77777777" w:rsidR="003D1064" w:rsidRPr="00563A6F" w:rsidRDefault="003D1064" w:rsidP="00563A6F">
            <w:pPr>
              <w:spacing w:after="0" w:line="240" w:lineRule="auto"/>
            </w:pPr>
            <w:r w:rsidRPr="00563A6F">
              <w:rPr>
                <w:i/>
              </w:rPr>
              <w:t>Tagname</w:t>
            </w:r>
            <w:r w:rsidRPr="00563A6F">
              <w:t>.PB_RS</w:t>
            </w:r>
          </w:p>
        </w:tc>
        <w:tc>
          <w:tcPr>
            <w:tcW w:w="1705" w:type="dxa"/>
            <w:shd w:val="clear" w:color="auto" w:fill="auto"/>
          </w:tcPr>
          <w:p w14:paraId="75E8D95E" w14:textId="77777777" w:rsidR="003D1064" w:rsidRPr="00563A6F" w:rsidRDefault="003D1064" w:rsidP="00563A6F">
            <w:pPr>
              <w:spacing w:after="0" w:line="240" w:lineRule="auto"/>
            </w:pPr>
            <w:r w:rsidRPr="00563A6F">
              <w:t>Reset Overflow Report</w:t>
            </w:r>
          </w:p>
        </w:tc>
        <w:tc>
          <w:tcPr>
            <w:tcW w:w="3152" w:type="dxa"/>
            <w:shd w:val="clear" w:color="auto" w:fill="auto"/>
          </w:tcPr>
          <w:p w14:paraId="00E7E7FC" w14:textId="77777777" w:rsidR="003D1064" w:rsidRPr="00563A6F" w:rsidRDefault="003D1064" w:rsidP="00563A6F">
            <w:pPr>
              <w:spacing w:after="0" w:line="240" w:lineRule="auto"/>
            </w:pPr>
            <w:del w:id="48" w:author="Steve Cauduro" w:date="2020-03-18T14:42:00Z">
              <w:r w:rsidRPr="00563A6F" w:rsidDel="00624700">
                <w:delText>N/Ap</w:delText>
              </w:r>
            </w:del>
            <w:ins w:id="49" w:author="Steve Cauduro" w:date="2020-03-18T14:42:00Z">
              <w:r w:rsidR="00624700" w:rsidRPr="00563A6F">
                <w:t>N/A</w:t>
              </w:r>
            </w:ins>
          </w:p>
        </w:tc>
      </w:tr>
      <w:tr w:rsidR="003D1064" w:rsidRPr="00563A6F" w14:paraId="50201403" w14:textId="77777777" w:rsidTr="00563A6F">
        <w:tc>
          <w:tcPr>
            <w:tcW w:w="2759" w:type="dxa"/>
            <w:shd w:val="clear" w:color="auto" w:fill="auto"/>
          </w:tcPr>
          <w:p w14:paraId="3C78EB33" w14:textId="77777777" w:rsidR="003D1064" w:rsidRPr="00563A6F" w:rsidRDefault="003D1064" w:rsidP="00563A6F">
            <w:pPr>
              <w:spacing w:after="0" w:line="240" w:lineRule="auto"/>
            </w:pPr>
            <w:r w:rsidRPr="00563A6F">
              <w:t>DateTime</w:t>
            </w:r>
          </w:p>
        </w:tc>
        <w:tc>
          <w:tcPr>
            <w:tcW w:w="1414" w:type="dxa"/>
            <w:shd w:val="clear" w:color="auto" w:fill="auto"/>
          </w:tcPr>
          <w:p w14:paraId="05E3EA7C" w14:textId="77777777" w:rsidR="003D1064" w:rsidRPr="00563A6F" w:rsidRDefault="003D1064" w:rsidP="00563A6F">
            <w:pPr>
              <w:spacing w:after="0" w:line="240" w:lineRule="auto"/>
            </w:pPr>
            <w:r w:rsidRPr="00563A6F">
              <w:t>Mandatory</w:t>
            </w:r>
          </w:p>
        </w:tc>
        <w:tc>
          <w:tcPr>
            <w:tcW w:w="3498" w:type="dxa"/>
            <w:shd w:val="clear" w:color="auto" w:fill="auto"/>
          </w:tcPr>
          <w:p w14:paraId="13A73A31" w14:textId="77777777" w:rsidR="003D1064" w:rsidRPr="00563A6F" w:rsidRDefault="003D1064" w:rsidP="00563A6F">
            <w:pPr>
              <w:spacing w:after="0" w:line="240" w:lineRule="auto"/>
            </w:pPr>
            <w:r w:rsidRPr="00563A6F">
              <w:t>SYS_Calendar_This</w:t>
            </w:r>
          </w:p>
        </w:tc>
        <w:tc>
          <w:tcPr>
            <w:tcW w:w="1705" w:type="dxa"/>
            <w:shd w:val="clear" w:color="auto" w:fill="auto"/>
          </w:tcPr>
          <w:p w14:paraId="1170248C" w14:textId="77777777" w:rsidR="003D1064" w:rsidRPr="00563A6F" w:rsidRDefault="003D1064" w:rsidP="00563A6F">
            <w:pPr>
              <w:spacing w:after="0" w:line="240" w:lineRule="auto"/>
            </w:pPr>
            <w:r w:rsidRPr="00563A6F">
              <w:t>Current date and time for event timestamping</w:t>
            </w:r>
          </w:p>
        </w:tc>
        <w:tc>
          <w:tcPr>
            <w:tcW w:w="3152" w:type="dxa"/>
            <w:shd w:val="clear" w:color="auto" w:fill="auto"/>
          </w:tcPr>
          <w:p w14:paraId="1636D1EC" w14:textId="77777777" w:rsidR="003D1064" w:rsidRPr="00563A6F" w:rsidRDefault="003D1064" w:rsidP="00563A6F">
            <w:pPr>
              <w:spacing w:after="0" w:line="240" w:lineRule="auto"/>
            </w:pPr>
            <w:del w:id="50" w:author="Steve Cauduro" w:date="2020-03-18T14:42:00Z">
              <w:r w:rsidRPr="00563A6F" w:rsidDel="00624700">
                <w:delText>N/Ap</w:delText>
              </w:r>
            </w:del>
            <w:ins w:id="51" w:author="Steve Cauduro" w:date="2020-03-18T14:42:00Z">
              <w:r w:rsidR="00624700" w:rsidRPr="00563A6F">
                <w:t>N/A</w:t>
              </w:r>
            </w:ins>
          </w:p>
        </w:tc>
      </w:tr>
    </w:tbl>
    <w:p w14:paraId="79ACA9A7" w14:textId="77777777" w:rsidR="00AC690F" w:rsidRDefault="00AC690F"/>
    <w:p w14:paraId="6FF56174" w14:textId="77777777" w:rsidR="001A1CB5" w:rsidRDefault="001A1CB5" w:rsidP="001A1CB5">
      <w:pPr>
        <w:rPr>
          <w:b/>
        </w:rPr>
      </w:pPr>
      <w:r>
        <w:rPr>
          <w:b/>
        </w:rPr>
        <w:t>Typical AOI Operation Description</w:t>
      </w:r>
    </w:p>
    <w:p w14:paraId="33A88DA9" w14:textId="77777777" w:rsidR="001A1CB5" w:rsidRDefault="001A1CB5">
      <w:r>
        <w:t xml:space="preserve">The Overflow Report AOI implements the Manning Formula to calculate the rate of flow through a pipe based on how “full” of water the pipe is.  The </w:t>
      </w:r>
      <w:r w:rsidR="007D2E3C">
        <w:t>“</w:t>
      </w:r>
      <w:r>
        <w:t>fullness</w:t>
      </w:r>
      <w:r w:rsidR="007D2E3C">
        <w:t>”</w:t>
      </w:r>
      <w:r>
        <w:t xml:space="preserve"> of the pipe</w:t>
      </w:r>
      <w:r w:rsidR="007D2E3C">
        <w:t xml:space="preserve"> is estimated by comparing the level of the wet well to the elevation of the overflow pipe invert and the overall diameter of the pipe.</w:t>
      </w:r>
      <w:r w:rsidR="00F50629">
        <w:t xml:space="preserve">  There are four different scenarios under which the flow is calculated; the wet well level is below the invert height, the level is above the invert height but less than the pipe radius, the level is greater than the invert height plus pipe radius, and the level is above the invert height and pipe diameter.</w:t>
      </w:r>
      <w:r w:rsidR="00EA7C39">
        <w:t xml:space="preserve">  Once calculation scenario has been determined the relevant geometric parameters can be calculated for use in the Manning Formula, which yields a flow output in m</w:t>
      </w:r>
      <w:r w:rsidR="00EA7C39">
        <w:rPr>
          <w:vertAlign w:val="superscript"/>
        </w:rPr>
        <w:t>3</w:t>
      </w:r>
      <w:r w:rsidR="00EA7C39">
        <w:t>/s.</w:t>
      </w:r>
    </w:p>
    <w:p w14:paraId="644F633C" w14:textId="77777777" w:rsidR="00EA7C39" w:rsidRDefault="00EA7C39">
      <w:r>
        <w:t xml:space="preserve">The Overflow report AOI monitors the overflow flow rate for overflow </w:t>
      </w:r>
      <w:del w:id="52" w:author="Steve Cauduro" w:date="2020-03-18T14:44:00Z">
        <w:r w:rsidDel="00624700">
          <w:delText>events, and</w:delText>
        </w:r>
      </w:del>
      <w:ins w:id="53" w:author="Steve Cauduro" w:date="2020-03-18T14:44:00Z">
        <w:r w:rsidR="00624700">
          <w:t>events and</w:t>
        </w:r>
      </w:ins>
      <w:r>
        <w:t xml:space="preserve"> collects relevant data for the event.  An Overflow Alarm is triggered when the overflow rate exceeds the start </w:t>
      </w:r>
      <w:del w:id="54" w:author="Steve Cauduro" w:date="2020-03-18T14:44:00Z">
        <w:r w:rsidDel="00624700">
          <w:delText>setpoint, and</w:delText>
        </w:r>
      </w:del>
      <w:ins w:id="55" w:author="Steve Cauduro" w:date="2020-03-18T14:44:00Z">
        <w:r w:rsidR="00624700">
          <w:t>setpoint and</w:t>
        </w:r>
      </w:ins>
      <w:r>
        <w:t xml:space="preserve"> remains active until the flow drops below the stop setpoint.    While the overflow alarm is active the event counter is incremented by one and the duration and total flow is calculated.  </w:t>
      </w:r>
    </w:p>
    <w:p w14:paraId="549EE2A4" w14:textId="77777777" w:rsidR="00EA7C39" w:rsidRPr="00EA7C39" w:rsidRDefault="00EA7C39">
      <w:pPr>
        <w:rPr>
          <w:b/>
        </w:rPr>
      </w:pPr>
      <w:r>
        <w:t>On the first occurrence of an overflow alarm an overflow event is sealed in, indicating that overflow report data is available.  The start time of the report is the occurrence of the first overflow event, and the end time is the time at which the most recent overflow alarm went to the out of alarm state.  The end time, duration, and flow total will continue to be updated as additional overflow events occur until the report is manually reset from the HMI.</w:t>
      </w:r>
    </w:p>
    <w:p w14:paraId="6E69925B" w14:textId="77777777" w:rsidR="00EA7C39" w:rsidRDefault="00EA7C39">
      <w:pPr>
        <w:rPr>
          <w:b/>
        </w:rPr>
      </w:pPr>
      <w:r>
        <w:rPr>
          <w:b/>
        </w:rPr>
        <w:t>Programming Examples</w:t>
      </w:r>
    </w:p>
    <w:p w14:paraId="632092A9" w14:textId="77777777" w:rsidR="00CA68D3" w:rsidRDefault="00EA7C39">
      <w:del w:id="56" w:author="Steve Cauduro" w:date="2020-03-18T14:44:00Z">
        <w:r w:rsidDel="00624700">
          <w:delText>Both of these</w:delText>
        </w:r>
      </w:del>
      <w:ins w:id="57" w:author="Steve Cauduro" w:date="2020-03-18T14:44:00Z">
        <w:r w:rsidR="00624700">
          <w:t>Both</w:t>
        </w:r>
      </w:ins>
      <w:r>
        <w:t xml:space="preserve"> AOIs should be deployed in an overflow device routine.  </w:t>
      </w:r>
      <w:r w:rsidR="00166D6C">
        <w:t>The output from the virtual overflow AOI should be used as the raw input to an analog device AOI, where the flow can be scaled from m</w:t>
      </w:r>
      <w:r w:rsidR="00166D6C">
        <w:rPr>
          <w:vertAlign w:val="superscript"/>
        </w:rPr>
        <w:t>3</w:t>
      </w:r>
      <w:r w:rsidR="00166D6C">
        <w:t xml:space="preserve">/s to L/s for display on the HMI, and for triggering any associated alarms.  The scaled CV </w:t>
      </w:r>
      <w:r w:rsidR="00166D6C">
        <w:lastRenderedPageBreak/>
        <w:t xml:space="preserve">output from this Analog AOI should then be fed </w:t>
      </w:r>
      <w:del w:id="58" w:author="Steve Cauduro" w:date="2020-03-18T14:45:00Z">
        <w:r w:rsidR="00166D6C" w:rsidDel="00624700">
          <w:delText>in to</w:delText>
        </w:r>
      </w:del>
      <w:ins w:id="59" w:author="Steve Cauduro" w:date="2020-03-18T14:45:00Z">
        <w:r w:rsidR="00624700">
          <w:t>into</w:t>
        </w:r>
      </w:ins>
      <w:r w:rsidR="00166D6C">
        <w:t xml:space="preserve"> the overflow report AOI, as the overflow report requires a flow in L/s for the totalizer to totalize correctly in m</w:t>
      </w:r>
      <w:r w:rsidR="00166D6C">
        <w:rPr>
          <w:vertAlign w:val="superscript"/>
        </w:rPr>
        <w:t>3</w:t>
      </w:r>
      <w:r w:rsidR="00166D6C">
        <w:t>.</w:t>
      </w:r>
      <w:r w:rsidR="00CA68D3">
        <w:t xml:space="preserve">   </w:t>
      </w:r>
    </w:p>
    <w:p w14:paraId="73A742EB" w14:textId="77777777" w:rsidR="00EA7C39" w:rsidRDefault="00CA68D3">
      <w:del w:id="60" w:author="Steve Cauduro" w:date="2020-03-18T14:45:00Z">
        <w:r w:rsidDel="00624700">
          <w:delText>In the event that</w:delText>
        </w:r>
      </w:del>
      <w:ins w:id="61" w:author="Steve Cauduro" w:date="2020-03-18T14:45:00Z">
        <w:r w:rsidR="00624700">
          <w:t>If</w:t>
        </w:r>
      </w:ins>
      <w:r>
        <w:t xml:space="preserve"> a real flow instrument is installed on the overflow pipe the virtual flow meter can be disregarded, and the scaled CV from the analog device can be used directly in the overflow report.</w:t>
      </w:r>
    </w:p>
    <w:p w14:paraId="72BF364B" w14:textId="77777777" w:rsidR="00797C81" w:rsidRDefault="00797C81">
      <w:pPr>
        <w:rPr>
          <w:b/>
        </w:rPr>
      </w:pPr>
      <w:r>
        <w:rPr>
          <w:b/>
        </w:rPr>
        <w:t>HMI Integration</w:t>
      </w:r>
    </w:p>
    <w:p w14:paraId="2C92BE14" w14:textId="77777777" w:rsidR="00797C81" w:rsidRDefault="00797C81" w:rsidP="00797C81">
      <w:r>
        <w:t xml:space="preserve">This AOI is intended for use with the “SPS Overflow Report v1_0” pop-up.  </w:t>
      </w:r>
    </w:p>
    <w:p w14:paraId="1492CF39" w14:textId="5BE06278" w:rsidR="00797C81" w:rsidRPr="000C096E" w:rsidRDefault="00797C81" w:rsidP="00797C81">
      <w:r>
        <w:t xml:space="preserve">A standard button exists on the “Symbols Library – Misc I” window on the </w:t>
      </w:r>
      <w:del w:id="62" w:author="Holden, Rob" w:date="2021-11-10T14:25:00Z">
        <w:r w:rsidDel="00942C8C">
          <w:delText>Intouch</w:delText>
        </w:r>
      </w:del>
      <w:ins w:id="63" w:author="Holden, Rob" w:date="2021-11-10T14:25:00Z">
        <w:r w:rsidR="00942C8C">
          <w:t>InTouch</w:t>
        </w:r>
      </w:ins>
      <w:r>
        <w:t xml:space="preserve"> baseload that holds the action script for mapping tags to the pop-up.  Developers can perform a Substitute Tag option on this object to replace the placeholder tags with the correct device tagging.  Programmers must manually configure the value of </w:t>
      </w:r>
      <w:r w:rsidRPr="00797C81">
        <w:t>OVF1DI_NM</w:t>
      </w:r>
      <w:r>
        <w:t xml:space="preserve"> in the script for the name of the pump station for display on the report.</w:t>
      </w:r>
      <w:bookmarkStart w:id="64" w:name="_GoBack"/>
      <w:bookmarkEnd w:id="64"/>
      <w:r>
        <w:t xml:space="preserve">  </w:t>
      </w:r>
    </w:p>
    <w:p w14:paraId="5F247BE5" w14:textId="77777777" w:rsidR="00797C81" w:rsidRPr="00797C81" w:rsidRDefault="00797C81">
      <w:pPr>
        <w:rPr>
          <w:b/>
        </w:rPr>
      </w:pPr>
    </w:p>
    <w:sectPr w:rsidR="00797C81" w:rsidRPr="00797C81" w:rsidSect="00B27D9E">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B1F741" w16cid:durableId="221CB2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rson w15:author="Holden, Rob">
    <w15:presenceInfo w15:providerId="AD" w15:userId="S-1-5-21-2139973840-1036390329-796740536-25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D9E"/>
    <w:rsid w:val="00013237"/>
    <w:rsid w:val="000C585F"/>
    <w:rsid w:val="00166D6C"/>
    <w:rsid w:val="00193985"/>
    <w:rsid w:val="001A1CB5"/>
    <w:rsid w:val="00221670"/>
    <w:rsid w:val="002A0716"/>
    <w:rsid w:val="002B7D64"/>
    <w:rsid w:val="003D1064"/>
    <w:rsid w:val="003E11C8"/>
    <w:rsid w:val="00484D8F"/>
    <w:rsid w:val="00563A6F"/>
    <w:rsid w:val="005A7AFE"/>
    <w:rsid w:val="005D416B"/>
    <w:rsid w:val="00624700"/>
    <w:rsid w:val="00797C81"/>
    <w:rsid w:val="007D2E3C"/>
    <w:rsid w:val="00942C8C"/>
    <w:rsid w:val="00A43A45"/>
    <w:rsid w:val="00AC690F"/>
    <w:rsid w:val="00B27D9E"/>
    <w:rsid w:val="00B57928"/>
    <w:rsid w:val="00CA68D3"/>
    <w:rsid w:val="00D36744"/>
    <w:rsid w:val="00EA7C39"/>
    <w:rsid w:val="00EC6361"/>
    <w:rsid w:val="00F50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6ECD6"/>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7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624700"/>
    <w:rPr>
      <w:sz w:val="16"/>
      <w:szCs w:val="16"/>
    </w:rPr>
  </w:style>
  <w:style w:type="paragraph" w:styleId="CommentText">
    <w:name w:val="annotation text"/>
    <w:basedOn w:val="Normal"/>
    <w:link w:val="CommentTextChar"/>
    <w:uiPriority w:val="99"/>
    <w:semiHidden/>
    <w:unhideWhenUsed/>
    <w:rsid w:val="00624700"/>
    <w:pPr>
      <w:spacing w:line="240" w:lineRule="auto"/>
    </w:pPr>
    <w:rPr>
      <w:sz w:val="20"/>
      <w:szCs w:val="20"/>
    </w:rPr>
  </w:style>
  <w:style w:type="character" w:customStyle="1" w:styleId="CommentTextChar">
    <w:name w:val="Comment Text Char"/>
    <w:link w:val="CommentText"/>
    <w:uiPriority w:val="99"/>
    <w:semiHidden/>
    <w:rsid w:val="00624700"/>
    <w:rPr>
      <w:sz w:val="20"/>
      <w:szCs w:val="20"/>
    </w:rPr>
  </w:style>
  <w:style w:type="paragraph" w:styleId="CommentSubject">
    <w:name w:val="annotation subject"/>
    <w:basedOn w:val="CommentText"/>
    <w:next w:val="CommentText"/>
    <w:link w:val="CommentSubjectChar"/>
    <w:uiPriority w:val="99"/>
    <w:semiHidden/>
    <w:unhideWhenUsed/>
    <w:rsid w:val="00624700"/>
    <w:rPr>
      <w:b/>
      <w:bCs/>
    </w:rPr>
  </w:style>
  <w:style w:type="character" w:customStyle="1" w:styleId="CommentSubjectChar">
    <w:name w:val="Comment Subject Char"/>
    <w:link w:val="CommentSubject"/>
    <w:uiPriority w:val="99"/>
    <w:semiHidden/>
    <w:rsid w:val="00624700"/>
    <w:rPr>
      <w:b/>
      <w:bCs/>
      <w:sz w:val="20"/>
      <w:szCs w:val="20"/>
    </w:rPr>
  </w:style>
  <w:style w:type="paragraph" w:styleId="BalloonText">
    <w:name w:val="Balloon Text"/>
    <w:basedOn w:val="Normal"/>
    <w:link w:val="BalloonTextChar"/>
    <w:uiPriority w:val="99"/>
    <w:semiHidden/>
    <w:unhideWhenUsed/>
    <w:rsid w:val="0062470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24700"/>
    <w:rPr>
      <w:rFonts w:ascii="Segoe UI" w:hAnsi="Segoe UI" w:cs="Segoe UI"/>
      <w:sz w:val="18"/>
      <w:szCs w:val="18"/>
    </w:rPr>
  </w:style>
  <w:style w:type="paragraph" w:styleId="Revision">
    <w:name w:val="Revision"/>
    <w:hidden/>
    <w:uiPriority w:val="99"/>
    <w:semiHidden/>
    <w:rsid w:val="00563A6F"/>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6/09/relationships/commentsIds" Target="commentsId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28F490-B74B-4AE1-AA0C-C17DE5938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E205BA-3F6D-4A32-8D8A-E888BE8D8C07}">
  <ds:schemaRefs>
    <ds:schemaRef ds:uri="http://schemas.microsoft.com/sharepoint/v3/contenttype/forms"/>
  </ds:schemaRefs>
</ds:datastoreItem>
</file>

<file path=customXml/itemProps3.xml><?xml version="1.0" encoding="utf-8"?>
<ds:datastoreItem xmlns:ds="http://schemas.openxmlformats.org/officeDocument/2006/customXml" ds:itemID="{241B350F-1342-4343-9EE3-2D8DA6F7C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1256</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Holden, Rob</cp:lastModifiedBy>
  <cp:revision>3</cp:revision>
  <dcterms:created xsi:type="dcterms:W3CDTF">2020-08-25T20:09:00Z</dcterms:created>
  <dcterms:modified xsi:type="dcterms:W3CDTF">2021-11-10T19:25:00Z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